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EB" w:rsidRPr="005533EB" w:rsidRDefault="008101E1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x-none" w:eastAsia="x-none"/>
        </w:rPr>
        <w:t xml:space="preserve">Příloha č. </w:t>
      </w:r>
      <w:r>
        <w:rPr>
          <w:rFonts w:ascii="Arial" w:hAnsi="Arial" w:cs="Arial"/>
          <w:b/>
          <w:sz w:val="22"/>
          <w:szCs w:val="22"/>
          <w:lang w:eastAsia="x-none"/>
        </w:rPr>
        <w:t>1</w:t>
      </w:r>
      <w:r w:rsidR="005533EB" w:rsidRPr="005533EB">
        <w:rPr>
          <w:rFonts w:ascii="Arial" w:hAnsi="Arial" w:cs="Arial"/>
          <w:b/>
          <w:sz w:val="22"/>
          <w:szCs w:val="22"/>
          <w:lang w:val="x-none" w:eastAsia="x-none"/>
        </w:rPr>
        <w:t xml:space="preserve"> - Závazný vzor smlouvy</w:t>
      </w:r>
    </w:p>
    <w:p w:rsidR="005533EB" w:rsidRPr="005533EB" w:rsidRDefault="005533EB" w:rsidP="005533EB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</w:pPr>
    </w:p>
    <w:p w:rsidR="005533EB" w:rsidRPr="005533EB" w:rsidRDefault="005533EB" w:rsidP="005533EB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</w:pPr>
      <w:r w:rsidRPr="005533EB"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  <w:t xml:space="preserve">kupní SMLOUVA O Dodávce HW </w:t>
      </w:r>
    </w:p>
    <w:p w:rsidR="005533EB" w:rsidRDefault="005533EB" w:rsidP="00771955">
      <w:pPr>
        <w:pStyle w:val="RLnzevsmlouvy"/>
        <w:spacing w:after="0"/>
        <w:rPr>
          <w:rFonts w:ascii="Arial" w:hAnsi="Arial"/>
        </w:rPr>
      </w:pPr>
    </w:p>
    <w:p w:rsidR="00771955" w:rsidRPr="00B97C6B" w:rsidRDefault="00771955" w:rsidP="00771955">
      <w:pPr>
        <w:jc w:val="center"/>
        <w:rPr>
          <w:rFonts w:ascii="Arial" w:hAnsi="Arial" w:cs="Arial"/>
        </w:rPr>
      </w:pP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strany:</w:t>
      </w: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b/>
          <w:sz w:val="20"/>
          <w:lang w:eastAsia="en-US"/>
        </w:rPr>
      </w:pPr>
      <w:r w:rsidRPr="005533EB">
        <w:rPr>
          <w:rFonts w:ascii="Arial" w:hAnsi="Arial"/>
          <w:b/>
          <w:sz w:val="20"/>
          <w:lang w:eastAsia="en-US"/>
        </w:rPr>
        <w:t>Česká republika – Ministerstvo práce a sociálních věcí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se sídlem: Na Poříčním právu 1/376, 128 01 Praha 2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IČ: 005 51</w:t>
      </w:r>
      <w:r w:rsidR="001A7D53">
        <w:rPr>
          <w:rFonts w:ascii="Arial" w:hAnsi="Arial"/>
          <w:sz w:val="20"/>
          <w:lang w:eastAsia="en-US"/>
        </w:rPr>
        <w:t> </w:t>
      </w:r>
      <w:r w:rsidRPr="005533EB">
        <w:rPr>
          <w:rFonts w:ascii="Arial" w:hAnsi="Arial"/>
          <w:sz w:val="20"/>
          <w:lang w:eastAsia="en-US"/>
        </w:rPr>
        <w:t>023</w:t>
      </w:r>
      <w:r w:rsidR="001A7D53">
        <w:rPr>
          <w:rFonts w:ascii="Arial" w:hAnsi="Arial"/>
          <w:sz w:val="20"/>
          <w:lang w:eastAsia="en-US"/>
        </w:rPr>
        <w:t xml:space="preserve">, </w:t>
      </w:r>
      <w:r w:rsidR="001A7D53" w:rsidRPr="001A7D53">
        <w:rPr>
          <w:rFonts w:ascii="Arial" w:hAnsi="Arial"/>
          <w:sz w:val="20"/>
          <w:lang w:eastAsia="en-US"/>
        </w:rPr>
        <w:t>není plátcem DPH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 xml:space="preserve">bank. spojení: Česká národní banka, pobočka Praha, Na Příkopě 28, 11503 Praha 1, 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č. účtu: 2229001/0710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 xml:space="preserve">zastoupená: </w:t>
      </w:r>
      <w:r w:rsidRPr="005533EB">
        <w:rPr>
          <w:rFonts w:ascii="Arial" w:hAnsi="Arial" w:cs="Arial"/>
          <w:sz w:val="20"/>
          <w:szCs w:val="20"/>
          <w:lang w:eastAsia="en-US"/>
        </w:rPr>
        <w:t>Mgr. Bc. et Bc. Robertem Baxou, LL.M.</w:t>
      </w:r>
      <w:r w:rsidRPr="005533EB">
        <w:rPr>
          <w:rFonts w:ascii="Arial" w:hAnsi="Arial"/>
          <w:sz w:val="20"/>
          <w:lang w:eastAsia="en-US"/>
        </w:rPr>
        <w:t xml:space="preserve"> 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prvním náměstkem ministryně, náměstkem pro řízení sekce informačních technologií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(dále jen „</w:t>
      </w:r>
      <w:r w:rsidR="001A7D53">
        <w:rPr>
          <w:rFonts w:ascii="Arial" w:hAnsi="Arial"/>
          <w:b/>
          <w:sz w:val="20"/>
          <w:lang w:eastAsia="en-US"/>
        </w:rPr>
        <w:t>k</w:t>
      </w:r>
      <w:r w:rsidRPr="005533EB">
        <w:rPr>
          <w:rFonts w:ascii="Arial" w:hAnsi="Arial"/>
          <w:b/>
          <w:sz w:val="20"/>
          <w:lang w:eastAsia="en-US"/>
        </w:rPr>
        <w:t>upující</w:t>
      </w:r>
      <w:r w:rsidRPr="005533EB">
        <w:rPr>
          <w:rFonts w:ascii="Arial" w:hAnsi="Arial"/>
          <w:sz w:val="20"/>
          <w:lang w:eastAsia="en-US"/>
        </w:rPr>
        <w:t>“)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i/>
          <w:sz w:val="20"/>
          <w:lang w:eastAsia="en-US"/>
        </w:rPr>
      </w:pPr>
      <w:r w:rsidRPr="005533EB">
        <w:rPr>
          <w:rFonts w:ascii="Arial" w:hAnsi="Arial"/>
          <w:i/>
          <w:sz w:val="20"/>
          <w:lang w:eastAsia="en-US"/>
        </w:rPr>
        <w:t>číslo smlouvy Objednatele: ___________________</w:t>
      </w:r>
    </w:p>
    <w:p w:rsidR="005533EB" w:rsidRDefault="005533EB" w:rsidP="00771955">
      <w:pPr>
        <w:pStyle w:val="RLProhlensmluvnchstran"/>
        <w:rPr>
          <w:rFonts w:ascii="Arial" w:hAnsi="Arial" w:cs="Arial"/>
          <w:szCs w:val="22"/>
        </w:rPr>
      </w:pP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a</w:t>
      </w: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b/>
          <w:bCs/>
          <w:sz w:val="20"/>
          <w:szCs w:val="22"/>
          <w:lang w:eastAsia="en-US"/>
        </w:rPr>
      </w:pPr>
      <w:r w:rsidRPr="00493A55">
        <w:rPr>
          <w:rFonts w:ascii="Arial" w:hAnsi="Arial" w:cs="Arial"/>
          <w:b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se sídlem: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IČO: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DIČ: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společnost zapsaná v obchodním rejstříku vedeném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oddíl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vložka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bank. spojení: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č. účtu: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zastoupená: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>(dále jen „</w:t>
      </w:r>
      <w:r>
        <w:rPr>
          <w:rFonts w:ascii="Arial" w:hAnsi="Arial" w:cs="Arial"/>
          <w:b/>
          <w:bCs/>
          <w:sz w:val="20"/>
          <w:szCs w:val="22"/>
          <w:lang w:eastAsia="en-US"/>
        </w:rPr>
        <w:t>p</w:t>
      </w:r>
      <w:r w:rsidRPr="00493A55">
        <w:rPr>
          <w:rFonts w:ascii="Arial" w:hAnsi="Arial" w:cs="Arial"/>
          <w:b/>
          <w:bCs/>
          <w:sz w:val="20"/>
          <w:szCs w:val="22"/>
          <w:lang w:eastAsia="en-US"/>
        </w:rPr>
        <w:t>rodávající</w:t>
      </w:r>
      <w:r w:rsidRPr="00493A55">
        <w:rPr>
          <w:rFonts w:ascii="Arial" w:hAnsi="Arial" w:cs="Arial"/>
          <w:sz w:val="20"/>
          <w:szCs w:val="22"/>
          <w:lang w:eastAsia="en-US"/>
        </w:rPr>
        <w:t>“)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i/>
          <w:sz w:val="20"/>
          <w:szCs w:val="22"/>
          <w:lang w:eastAsia="en-US"/>
        </w:rPr>
        <w:t xml:space="preserve">číslo smlouvy Poskytovatele: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/>
          <w:sz w:val="20"/>
          <w:szCs w:val="22"/>
          <w:lang w:eastAsia="en-US"/>
        </w:rPr>
      </w:pPr>
      <w:r w:rsidRPr="00493A55">
        <w:rPr>
          <w:rFonts w:ascii="Arial" w:hAnsi="Arial"/>
          <w:sz w:val="20"/>
          <w:szCs w:val="22"/>
          <w:lang w:eastAsia="en-US"/>
        </w:rPr>
        <w:t>dnešního dne uzavřely tuto smlouvu v souladu s </w:t>
      </w:r>
      <w:r w:rsidRPr="00493A55">
        <w:rPr>
          <w:rFonts w:ascii="Arial" w:hAnsi="Arial"/>
          <w:sz w:val="20"/>
          <w:szCs w:val="20"/>
          <w:lang w:eastAsia="en-US"/>
        </w:rPr>
        <w:t xml:space="preserve">ustanovením § 2079 a násl. </w:t>
      </w:r>
      <w:r w:rsidR="003B0E18" w:rsidRPr="003B0E18">
        <w:rPr>
          <w:rFonts w:ascii="Arial" w:hAnsi="Arial" w:cs="Arial"/>
          <w:sz w:val="20"/>
          <w:szCs w:val="20"/>
        </w:rPr>
        <w:t xml:space="preserve">a § 2358 a násl. </w:t>
      </w:r>
      <w:r w:rsidRPr="00493A55">
        <w:rPr>
          <w:rFonts w:ascii="Arial" w:hAnsi="Arial"/>
          <w:sz w:val="20"/>
          <w:szCs w:val="20"/>
          <w:lang w:eastAsia="en-US"/>
        </w:rPr>
        <w:t>zákona č. 89/2012 Sb., občanský zákoník (dále jen „</w:t>
      </w:r>
      <w:r w:rsidRPr="00493A55">
        <w:rPr>
          <w:rFonts w:ascii="Arial" w:hAnsi="Arial"/>
          <w:b/>
          <w:sz w:val="20"/>
          <w:szCs w:val="20"/>
          <w:lang w:eastAsia="en-US"/>
        </w:rPr>
        <w:t>občanský zákoník</w:t>
      </w:r>
      <w:r w:rsidRPr="00493A55">
        <w:rPr>
          <w:rFonts w:ascii="Arial" w:hAnsi="Arial"/>
          <w:sz w:val="20"/>
          <w:szCs w:val="20"/>
          <w:lang w:eastAsia="en-US"/>
        </w:rPr>
        <w:t xml:space="preserve">“) </w:t>
      </w:r>
      <w:r w:rsidR="003B0E18">
        <w:rPr>
          <w:rFonts w:ascii="Arial" w:hAnsi="Arial"/>
          <w:sz w:val="20"/>
          <w:szCs w:val="20"/>
          <w:lang w:eastAsia="en-US"/>
        </w:rPr>
        <w:t>a § 124 zákona č. 134/2016 </w:t>
      </w:r>
      <w:r w:rsidRPr="00493A55">
        <w:rPr>
          <w:rFonts w:ascii="Arial" w:hAnsi="Arial"/>
          <w:sz w:val="20"/>
          <w:szCs w:val="20"/>
          <w:lang w:eastAsia="en-US"/>
        </w:rPr>
        <w:t>Sb., o zadávání veřejných zakázek (dále jen „ZZVZ“)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/>
          <w:sz w:val="20"/>
          <w:szCs w:val="22"/>
          <w:lang w:eastAsia="en-US"/>
        </w:rPr>
      </w:pPr>
      <w:r w:rsidRPr="00493A55">
        <w:rPr>
          <w:rFonts w:ascii="Arial" w:hAnsi="Arial"/>
          <w:sz w:val="20"/>
          <w:szCs w:val="22"/>
          <w:lang w:eastAsia="en-US"/>
        </w:rPr>
        <w:t>(dále jen „</w:t>
      </w:r>
      <w:r w:rsidRPr="00493A55">
        <w:rPr>
          <w:rFonts w:ascii="Arial" w:hAnsi="Arial"/>
          <w:b/>
          <w:sz w:val="20"/>
          <w:lang w:eastAsia="en-US"/>
        </w:rPr>
        <w:t>Smlouva</w:t>
      </w:r>
      <w:r w:rsidRPr="00493A55">
        <w:rPr>
          <w:rFonts w:ascii="Arial" w:hAnsi="Arial"/>
          <w:sz w:val="20"/>
          <w:szCs w:val="22"/>
          <w:lang w:eastAsia="en-US"/>
        </w:rPr>
        <w:t>“)</w:t>
      </w: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br w:type="page"/>
      </w:r>
      <w:r w:rsidRPr="00B97C6B">
        <w:rPr>
          <w:rFonts w:ascii="Arial" w:hAnsi="Arial" w:cs="Arial"/>
          <w:szCs w:val="22"/>
        </w:rPr>
        <w:lastRenderedPageBreak/>
        <w:t>Smluvní strany, vědomy si svých závazků v této Smlouvě obsažených a s úmyslem být touto Smlouvou vázány, dohodly se na následujícím znění Smlouvy: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bookmarkStart w:id="1" w:name="_Ref369121580"/>
      <w:r w:rsidRPr="00B97C6B">
        <w:rPr>
          <w:rFonts w:ascii="Arial" w:hAnsi="Arial" w:cs="Arial"/>
          <w:szCs w:val="22"/>
        </w:rPr>
        <w:t>ÚVODNÍ USTANOVENÍ</w:t>
      </w:r>
      <w:bookmarkEnd w:id="1"/>
    </w:p>
    <w:p w:rsidR="003417B5" w:rsidRPr="003417B5" w:rsidRDefault="003417B5" w:rsidP="00771955">
      <w:pPr>
        <w:pStyle w:val="RLTextlnkuslovan"/>
        <w:rPr>
          <w:rFonts w:ascii="Arial" w:hAnsi="Arial" w:cs="Arial"/>
          <w:szCs w:val="22"/>
        </w:rPr>
      </w:pPr>
      <w:r w:rsidRPr="00493A55">
        <w:rPr>
          <w:rFonts w:ascii="Arial" w:hAnsi="Arial" w:cs="Arial"/>
        </w:rPr>
        <w:t xml:space="preserve">Kupující oznámil dne </w:t>
      </w:r>
      <w:r w:rsidRPr="00493A55">
        <w:rPr>
          <w:rFonts w:ascii="Arial" w:hAnsi="Arial" w:cs="Arial"/>
          <w:highlight w:val="yellow"/>
        </w:rPr>
        <w:fldChar w:fldCharType="begin"/>
      </w:r>
      <w:r w:rsidRPr="00493A55">
        <w:rPr>
          <w:rFonts w:ascii="Arial" w:hAnsi="Arial" w:cs="Arial"/>
          <w:highlight w:val="yellow"/>
        </w:rPr>
        <w:instrText xml:space="preserve"> MACROBUTTON  AcceptConflict [DOPLNÍ DODAVATEL] </w:instrText>
      </w:r>
      <w:r w:rsidRPr="00493A55">
        <w:rPr>
          <w:rFonts w:ascii="Arial" w:hAnsi="Arial" w:cs="Arial"/>
          <w:highlight w:val="yellow"/>
        </w:rPr>
        <w:fldChar w:fldCharType="end"/>
      </w:r>
      <w:r w:rsidRPr="00493A55">
        <w:rPr>
          <w:rFonts w:ascii="Arial" w:hAnsi="Arial" w:cs="Arial"/>
        </w:rPr>
        <w:t xml:space="preserve"> oznámením otevřeného řízení svůj záměr zadat veřejnou zakázku s názvem „Obměna HW </w:t>
      </w:r>
      <w:proofErr w:type="spellStart"/>
      <w:r w:rsidRPr="00493A55">
        <w:rPr>
          <w:rFonts w:ascii="Arial" w:hAnsi="Arial" w:cs="Arial"/>
        </w:rPr>
        <w:t>serverovny</w:t>
      </w:r>
      <w:proofErr w:type="spellEnd"/>
      <w:r w:rsidRPr="00493A55">
        <w:rPr>
          <w:rFonts w:ascii="Arial" w:hAnsi="Arial" w:cs="Arial"/>
        </w:rPr>
        <w:t xml:space="preserve"> MPSV“ (dále jen „</w:t>
      </w:r>
      <w:r w:rsidRPr="00493A55">
        <w:rPr>
          <w:rFonts w:ascii="Arial" w:hAnsi="Arial" w:cs="Arial"/>
          <w:b/>
        </w:rPr>
        <w:t>Veřejná zakázka</w:t>
      </w:r>
      <w:r w:rsidRPr="00493A55">
        <w:rPr>
          <w:rFonts w:ascii="Arial" w:hAnsi="Arial" w:cs="Arial"/>
        </w:rPr>
        <w:t>“) dle ZZVZ. Na základě tohoto zadávacího řízení byla pro plnění Veřejné zakázky vybrána nabídka Prodávajícího v souladu s ustanovením § 122 odst. 1 ZZVZ.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</w:rPr>
        <w:t xml:space="preserve">Kupující </w:t>
      </w:r>
      <w:r w:rsidRPr="00B97C6B">
        <w:rPr>
          <w:rFonts w:ascii="Arial" w:hAnsi="Arial" w:cs="Arial"/>
          <w:szCs w:val="22"/>
        </w:rPr>
        <w:t>prohlašuje, že: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je ústředním orgánem státní správy, jehož základní působnost je vymezena zákonem č. 2/1969 Sb., o zřízení ministerstev a jiných ústředních orgánů státní správy České republiky, ve znění pozdějších předpisů, a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splňuje veškeré podmínky a požadavky v této Smlouvě stanovené a je oprávněn tuto Smlouvu uzavřít a řádně plnit závazky v ní obsažené.</w:t>
      </w:r>
    </w:p>
    <w:p w:rsidR="00771955" w:rsidRPr="00493A55" w:rsidRDefault="00771955" w:rsidP="00771955">
      <w:pPr>
        <w:pStyle w:val="RLTextlnkuslovan"/>
        <w:rPr>
          <w:rFonts w:ascii="Arial" w:hAnsi="Arial" w:cs="Arial"/>
        </w:rPr>
      </w:pPr>
      <w:r w:rsidRPr="00493A55">
        <w:rPr>
          <w:rFonts w:ascii="Arial" w:hAnsi="Arial" w:cs="Arial"/>
        </w:rPr>
        <w:t>Prodávající prohlašuje, že:</w:t>
      </w:r>
    </w:p>
    <w:p w:rsidR="0099669D" w:rsidRDefault="0099669D" w:rsidP="0099669D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99669D">
        <w:rPr>
          <w:rFonts w:ascii="Arial" w:hAnsi="Arial" w:cs="Arial"/>
        </w:rPr>
        <w:t>e podnikatelem dle ustanovení § 420 a násl. Občanského zákoníku;</w:t>
      </w:r>
    </w:p>
    <w:p w:rsidR="00493A55" w:rsidRDefault="0099669D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99669D">
        <w:rPr>
          <w:rFonts w:ascii="Arial" w:hAnsi="Arial" w:cs="Arial"/>
        </w:rPr>
        <w:t xml:space="preserve">splňuje veškeré podmínky a požadavky </w:t>
      </w:r>
      <w:r>
        <w:rPr>
          <w:rFonts w:ascii="Arial" w:hAnsi="Arial" w:cs="Arial"/>
        </w:rPr>
        <w:t>v této Smlouvě</w:t>
      </w:r>
      <w:r w:rsidRPr="0099669D">
        <w:rPr>
          <w:rFonts w:ascii="Arial" w:hAnsi="Arial" w:cs="Arial"/>
        </w:rPr>
        <w:t xml:space="preserve"> stanovené a je oprávněn </w:t>
      </w:r>
      <w:r>
        <w:rPr>
          <w:rFonts w:ascii="Arial" w:hAnsi="Arial" w:cs="Arial"/>
        </w:rPr>
        <w:t>Smlouvu</w:t>
      </w:r>
      <w:r w:rsidRPr="0099669D">
        <w:rPr>
          <w:rFonts w:ascii="Arial" w:hAnsi="Arial" w:cs="Arial"/>
        </w:rPr>
        <w:t xml:space="preserve"> uzavřít a řádně plnit závazky v ní obsažené</w:t>
      </w:r>
      <w:r>
        <w:rPr>
          <w:rFonts w:ascii="Arial" w:hAnsi="Arial" w:cs="Arial"/>
        </w:rPr>
        <w:t>;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 xml:space="preserve">je v okamžiku uzavření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oprávněn poskytnout programové vybavení vztahující se k</w:t>
      </w:r>
      <w:r>
        <w:rPr>
          <w:rFonts w:ascii="Arial" w:hAnsi="Arial" w:cs="Arial"/>
        </w:rPr>
        <w:t> </w:t>
      </w:r>
      <w:r w:rsidRPr="003417B5">
        <w:rPr>
          <w:rFonts w:ascii="Arial" w:hAnsi="Arial" w:cs="Arial"/>
        </w:rPr>
        <w:t>dodávan</w:t>
      </w:r>
      <w:r>
        <w:rPr>
          <w:rFonts w:ascii="Arial" w:hAnsi="Arial" w:cs="Arial"/>
        </w:rPr>
        <w:t xml:space="preserve">ému zboží, </w:t>
      </w:r>
      <w:r w:rsidRPr="003417B5">
        <w:rPr>
          <w:rFonts w:ascii="Arial" w:hAnsi="Arial" w:cs="Arial"/>
        </w:rPr>
        <w:t xml:space="preserve">případně že je držitelem autorských práv a je oprávněn </w:t>
      </w:r>
      <w:r>
        <w:rPr>
          <w:rFonts w:ascii="Arial" w:hAnsi="Arial" w:cs="Arial"/>
        </w:rPr>
        <w:t>zboží, jehož</w:t>
      </w:r>
      <w:r w:rsidRPr="003417B5">
        <w:rPr>
          <w:rFonts w:ascii="Arial" w:hAnsi="Arial" w:cs="Arial"/>
        </w:rPr>
        <w:t xml:space="preserve"> dodávka je předmětem plnění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>, řádně a včas dodat</w:t>
      </w:r>
      <w:r>
        <w:rPr>
          <w:rFonts w:ascii="Arial" w:hAnsi="Arial" w:cs="Arial"/>
        </w:rPr>
        <w:t>.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 xml:space="preserve">disponuje v okamžiku uzavření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odbornými personálními kapacitami v dostatečném počtu k řádnému a včasnému provádění záručního servisu </w:t>
      </w:r>
      <w:r>
        <w:rPr>
          <w:rFonts w:ascii="Arial" w:hAnsi="Arial" w:cs="Arial"/>
        </w:rPr>
        <w:t>k dodávanému zboží; a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>se náležitě seznámil se všemi podklady, které byly součástí zadávací dokumentace Veřejné zakázky včetně všech jejích příloh (dále jen „</w:t>
      </w:r>
      <w:r w:rsidRPr="003417B5">
        <w:rPr>
          <w:rFonts w:ascii="Arial" w:hAnsi="Arial" w:cs="Arial"/>
          <w:b/>
          <w:i/>
        </w:rPr>
        <w:t>Zadávací dokumentace</w:t>
      </w:r>
      <w:r w:rsidRPr="003417B5">
        <w:rPr>
          <w:rFonts w:ascii="Arial" w:hAnsi="Arial" w:cs="Arial"/>
        </w:rPr>
        <w:t xml:space="preserve">“), a které stanovují požadavky na plnění předmětu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a je odborně způsobilý ke splnění všech jeho závazků podle </w:t>
      </w:r>
      <w:r>
        <w:rPr>
          <w:rFonts w:ascii="Arial" w:hAnsi="Arial" w:cs="Arial"/>
        </w:rPr>
        <w:t>Smlouvy.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ÚČEL SMLOUVY</w:t>
      </w:r>
    </w:p>
    <w:p w:rsidR="00493A55" w:rsidRPr="00493A55" w:rsidRDefault="00771955" w:rsidP="00493A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Účelem této Smlouvy je realizace Veřejné zakázky k naplnění jejího cíle, který vyplývá ze zadávací dokumentace Veřejné zakázky (dále jen „</w:t>
      </w:r>
      <w:r w:rsidRPr="00B97C6B">
        <w:rPr>
          <w:rFonts w:ascii="Arial" w:hAnsi="Arial" w:cs="Arial"/>
          <w:b/>
          <w:szCs w:val="22"/>
        </w:rPr>
        <w:t>Zadávací dokumentace</w:t>
      </w:r>
      <w:r w:rsidRPr="00B97C6B">
        <w:rPr>
          <w:rFonts w:ascii="Arial" w:hAnsi="Arial" w:cs="Arial"/>
          <w:szCs w:val="22"/>
        </w:rPr>
        <w:t>“),</w:t>
      </w:r>
      <w:r w:rsidR="00373FEB">
        <w:rPr>
          <w:rFonts w:ascii="Arial" w:hAnsi="Arial" w:cs="Arial"/>
          <w:szCs w:val="22"/>
        </w:rPr>
        <w:t xml:space="preserve"> </w:t>
      </w:r>
      <w:r w:rsidR="00493A55">
        <w:rPr>
          <w:rFonts w:ascii="Arial" w:hAnsi="Arial" w:cs="Arial"/>
          <w:szCs w:val="22"/>
        </w:rPr>
        <w:t xml:space="preserve">která </w:t>
      </w:r>
      <w:r w:rsidRPr="00B97C6B">
        <w:rPr>
          <w:rFonts w:ascii="Arial" w:hAnsi="Arial" w:cs="Arial"/>
          <w:szCs w:val="22"/>
        </w:rPr>
        <w:t xml:space="preserve">tvoří </w:t>
      </w:r>
      <w:r w:rsidRPr="00034F3B">
        <w:rPr>
          <w:rFonts w:ascii="Arial" w:hAnsi="Arial" w:cs="Arial"/>
          <w:szCs w:val="22"/>
          <w:u w:val="single"/>
        </w:rPr>
        <w:t xml:space="preserve">Přílohu č. </w:t>
      </w:r>
      <w:r w:rsidR="00034F3B">
        <w:rPr>
          <w:rFonts w:ascii="Arial" w:hAnsi="Arial" w:cs="Arial"/>
          <w:szCs w:val="22"/>
          <w:u w:val="single"/>
        </w:rPr>
        <w:t>2</w:t>
      </w:r>
      <w:r w:rsidRPr="00B97C6B">
        <w:rPr>
          <w:rFonts w:ascii="Arial" w:hAnsi="Arial" w:cs="Arial"/>
          <w:szCs w:val="22"/>
        </w:rPr>
        <w:t xml:space="preserve"> této Smlouvy, a kterým je </w:t>
      </w:r>
      <w:r w:rsidR="00493A55">
        <w:rPr>
          <w:rFonts w:ascii="Arial" w:hAnsi="Arial" w:cs="Arial"/>
          <w:szCs w:val="22"/>
        </w:rPr>
        <w:t xml:space="preserve">náhrada </w:t>
      </w:r>
      <w:r w:rsidR="00493A55" w:rsidRPr="00493A55">
        <w:rPr>
          <w:rFonts w:ascii="Arial" w:hAnsi="Arial" w:cs="Arial"/>
          <w:lang w:eastAsia="en-US"/>
        </w:rPr>
        <w:t xml:space="preserve">zastaralých HW zařízení v </w:t>
      </w:r>
      <w:proofErr w:type="spellStart"/>
      <w:r w:rsidR="00493A55" w:rsidRPr="00493A55">
        <w:rPr>
          <w:rFonts w:ascii="Arial" w:hAnsi="Arial" w:cs="Arial"/>
          <w:lang w:eastAsia="en-US"/>
        </w:rPr>
        <w:t>serverovně</w:t>
      </w:r>
      <w:proofErr w:type="spellEnd"/>
      <w:r w:rsidR="00493A55" w:rsidRPr="00493A55">
        <w:rPr>
          <w:rFonts w:ascii="Arial" w:hAnsi="Arial" w:cs="Arial"/>
          <w:lang w:eastAsia="en-US"/>
        </w:rPr>
        <w:t xml:space="preserve"> MPSV</w:t>
      </w:r>
      <w:r w:rsidR="00493A55">
        <w:rPr>
          <w:rFonts w:ascii="Arial" w:hAnsi="Arial" w:cs="Arial"/>
          <w:lang w:eastAsia="en-US"/>
        </w:rPr>
        <w:t>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 xml:space="preserve">Prodávající touto Smlouvou garantuje </w:t>
      </w:r>
      <w:r w:rsidRPr="00B97C6B">
        <w:rPr>
          <w:rFonts w:ascii="Arial" w:hAnsi="Arial" w:cs="Arial"/>
        </w:rPr>
        <w:t xml:space="preserve">kupujícímu </w:t>
      </w:r>
      <w:r w:rsidRPr="00B97C6B">
        <w:rPr>
          <w:rFonts w:ascii="Arial" w:hAnsi="Arial" w:cs="Arial"/>
          <w:szCs w:val="22"/>
        </w:rPr>
        <w:t>splnění zadání uvedené Veřejné zakázky a všech z toho vyplývajících podmínek a povinností podle Zadávací dokumentace. Tato garance je</w:t>
      </w:r>
      <w:r w:rsidR="00071A26">
        <w:rPr>
          <w:rFonts w:ascii="Arial" w:hAnsi="Arial" w:cs="Arial"/>
          <w:szCs w:val="22"/>
        </w:rPr>
        <w:t xml:space="preserve"> nadřazena ostatním podmínkám a </w:t>
      </w:r>
      <w:r w:rsidRPr="00B97C6B">
        <w:rPr>
          <w:rFonts w:ascii="Arial" w:hAnsi="Arial" w:cs="Arial"/>
          <w:szCs w:val="22"/>
        </w:rPr>
        <w:t>garancím uvedeným v této Smlouvě. Pro vyloučení jakýchkoliv pochybností to znamená, že prodávající je vázán svou nabídkou předloženou k</w:t>
      </w:r>
      <w:r w:rsidRPr="00B97C6B">
        <w:rPr>
          <w:rFonts w:ascii="Arial" w:hAnsi="Arial" w:cs="Arial"/>
        </w:rPr>
        <w:t>upujícímu</w:t>
      </w:r>
      <w:r w:rsidRPr="00B97C6B">
        <w:rPr>
          <w:rFonts w:ascii="Arial" w:hAnsi="Arial" w:cs="Arial"/>
          <w:szCs w:val="22"/>
        </w:rPr>
        <w:t xml:space="preserve"> </w:t>
      </w:r>
      <w:r w:rsidRPr="00B97C6B">
        <w:rPr>
          <w:rFonts w:ascii="Arial" w:hAnsi="Arial" w:cs="Arial"/>
          <w:szCs w:val="22"/>
        </w:rPr>
        <w:lastRenderedPageBreak/>
        <w:t>v rámci zadávacího řízení na zadání Veřejné zakázky, která se pro úpravu vzájemných vztahů vyplývajících z této Smlouvy použije subsidiárně.</w:t>
      </w:r>
    </w:p>
    <w:p w:rsidR="00771955" w:rsidRPr="00A206F5" w:rsidRDefault="00771955" w:rsidP="00771955">
      <w:pPr>
        <w:pStyle w:val="RLlneksmlouvy"/>
        <w:rPr>
          <w:rFonts w:ascii="Arial" w:hAnsi="Arial" w:cs="Arial"/>
          <w:szCs w:val="22"/>
        </w:rPr>
      </w:pPr>
      <w:r w:rsidRPr="00A206F5">
        <w:rPr>
          <w:rFonts w:ascii="Arial" w:hAnsi="Arial" w:cs="Arial"/>
          <w:szCs w:val="22"/>
        </w:rPr>
        <w:t>PŘEDMĚT SMLOUVY</w:t>
      </w:r>
    </w:p>
    <w:p w:rsidR="003B0E18" w:rsidRPr="00100216" w:rsidRDefault="00771955" w:rsidP="003B0E18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</w:rPr>
        <w:t xml:space="preserve">Předmětem Smlouvy je ujednání mezi kupujícím na straně jedné a prodávajícím na straně druhé, které upravuje podmínky plnění prodávajícího, kterým je dodávka </w:t>
      </w:r>
      <w:r w:rsidR="003B0E18" w:rsidRPr="00100216">
        <w:rPr>
          <w:rFonts w:ascii="Arial" w:hAnsi="Arial" w:cs="Arial"/>
          <w:szCs w:val="22"/>
        </w:rPr>
        <w:t>serverů, SAN přepínačů a diskových polí včetně příslušenství (dále také jen „</w:t>
      </w:r>
      <w:r w:rsidR="003B0E18" w:rsidRPr="00100216">
        <w:rPr>
          <w:rFonts w:ascii="Arial" w:hAnsi="Arial" w:cs="Arial"/>
          <w:b/>
          <w:szCs w:val="22"/>
        </w:rPr>
        <w:t>zboží</w:t>
      </w:r>
      <w:r w:rsidR="003B0E18" w:rsidRPr="00100216">
        <w:rPr>
          <w:rFonts w:ascii="Arial" w:hAnsi="Arial" w:cs="Arial"/>
          <w:szCs w:val="22"/>
        </w:rPr>
        <w:t>“) kupujícímu, včetně zajištění jejich dodávky do místa plnění</w:t>
      </w:r>
      <w:r w:rsidR="003B0E18" w:rsidRPr="00100216">
        <w:rPr>
          <w:rFonts w:ascii="Arial" w:hAnsi="Arial" w:cs="Arial"/>
          <w:szCs w:val="22"/>
          <w:lang w:eastAsia="en-US"/>
        </w:rPr>
        <w:t xml:space="preserve"> (</w:t>
      </w:r>
      <w:r w:rsidR="003B0E18" w:rsidRPr="00100216">
        <w:rPr>
          <w:rFonts w:ascii="Arial" w:hAnsi="Arial" w:cs="Arial"/>
          <w:szCs w:val="22"/>
        </w:rPr>
        <w:t xml:space="preserve">Na Poříčním právu 1/376, 128 01 Praha 2, 2. patro), instalace, </w:t>
      </w:r>
      <w:r w:rsidR="00373E6B" w:rsidRPr="00100216">
        <w:rPr>
          <w:rFonts w:ascii="Arial" w:hAnsi="Arial" w:cs="Arial"/>
          <w:szCs w:val="22"/>
        </w:rPr>
        <w:t xml:space="preserve">implementace </w:t>
      </w:r>
      <w:proofErr w:type="spellStart"/>
      <w:r w:rsidR="00373E6B" w:rsidRPr="00100216">
        <w:rPr>
          <w:rFonts w:ascii="Arial" w:hAnsi="Arial" w:cs="Arial"/>
          <w:szCs w:val="22"/>
        </w:rPr>
        <w:t>virtualizace</w:t>
      </w:r>
      <w:proofErr w:type="spellEnd"/>
      <w:r w:rsidR="00EC3AA8" w:rsidRPr="00100216">
        <w:rPr>
          <w:rFonts w:ascii="Arial" w:hAnsi="Arial" w:cs="Arial"/>
          <w:szCs w:val="22"/>
        </w:rPr>
        <w:t xml:space="preserve"> Hyper-V, školení, dodávky firmware a</w:t>
      </w:r>
      <w:r w:rsidR="00D9095A" w:rsidRPr="00A206F5">
        <w:rPr>
          <w:rFonts w:ascii="Arial" w:hAnsi="Arial" w:cs="Arial"/>
          <w:szCs w:val="22"/>
        </w:rPr>
        <w:t> </w:t>
      </w:r>
      <w:r w:rsidR="00EC3AA8" w:rsidRPr="00100216">
        <w:rPr>
          <w:rFonts w:ascii="Arial" w:hAnsi="Arial" w:cs="Arial"/>
          <w:szCs w:val="22"/>
        </w:rPr>
        <w:t>software pro správu dodaných zařízení</w:t>
      </w:r>
      <w:r w:rsidR="003B0E18" w:rsidRPr="00100216">
        <w:rPr>
          <w:rFonts w:ascii="Arial" w:hAnsi="Arial" w:cs="Arial"/>
          <w:szCs w:val="22"/>
        </w:rPr>
        <w:t>, jeho nových verzí a updatů</w:t>
      </w:r>
      <w:r w:rsidR="005C61F2" w:rsidRPr="00100216">
        <w:rPr>
          <w:rFonts w:ascii="Arial" w:hAnsi="Arial" w:cs="Arial"/>
          <w:szCs w:val="22"/>
        </w:rPr>
        <w:t>, bezpečnostního projektu, provozní a technické dokumentace</w:t>
      </w:r>
      <w:r w:rsidR="003B0E18" w:rsidRPr="00100216">
        <w:rPr>
          <w:rFonts w:ascii="Arial" w:hAnsi="Arial" w:cs="Arial"/>
          <w:szCs w:val="22"/>
        </w:rPr>
        <w:t>. Konkrétní specifikace předmětu plnění je uvedena v </w:t>
      </w:r>
      <w:r w:rsidR="003B0E18" w:rsidRPr="00100216">
        <w:rPr>
          <w:rFonts w:ascii="Arial" w:hAnsi="Arial" w:cs="Arial"/>
          <w:szCs w:val="22"/>
          <w:u w:val="single"/>
        </w:rPr>
        <w:t xml:space="preserve">Příloze č. </w:t>
      </w:r>
      <w:r w:rsidR="003B0E18" w:rsidRPr="00100216">
        <w:rPr>
          <w:rFonts w:ascii="Arial" w:hAnsi="Arial" w:cs="Arial"/>
          <w:szCs w:val="22"/>
        </w:rPr>
        <w:t>1 této Smlouvy. Dodávané zboží musí být určeno pro prodej v České republice.</w:t>
      </w:r>
    </w:p>
    <w:p w:rsidR="0052683C" w:rsidRPr="00A206F5" w:rsidRDefault="0052683C" w:rsidP="00327226">
      <w:pPr>
        <w:pStyle w:val="RLTextlnkuslovan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Implementací dle odst. 3.1 se rozumí: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a nastavení operačního systému MS Windows server 2016;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 xml:space="preserve">Zprovoznění clusteru a instalace </w:t>
      </w:r>
      <w:proofErr w:type="spellStart"/>
      <w:r w:rsidRPr="00A206F5">
        <w:rPr>
          <w:rFonts w:ascii="Arial" w:hAnsi="Arial" w:cs="Arial"/>
          <w:szCs w:val="22"/>
          <w:lang w:eastAsia="en-US"/>
        </w:rPr>
        <w:t>virtualizaci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Hyper-V;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 xml:space="preserve">Instalace a implementace MS </w:t>
      </w:r>
      <w:proofErr w:type="spellStart"/>
      <w:r w:rsidRPr="00A206F5">
        <w:rPr>
          <w:rFonts w:ascii="Arial" w:hAnsi="Arial" w:cs="Arial"/>
          <w:szCs w:val="22"/>
          <w:lang w:eastAsia="en-US"/>
        </w:rPr>
        <w:t>System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Center </w:t>
      </w:r>
      <w:proofErr w:type="spellStart"/>
      <w:r w:rsidRPr="00A206F5">
        <w:rPr>
          <w:rFonts w:ascii="Arial" w:hAnsi="Arial" w:cs="Arial"/>
          <w:szCs w:val="22"/>
          <w:lang w:eastAsia="en-US"/>
        </w:rPr>
        <w:t>Virtual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machine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, </w:t>
      </w:r>
      <w:proofErr w:type="spellStart"/>
      <w:r w:rsidRPr="00A206F5">
        <w:rPr>
          <w:rFonts w:ascii="Arial" w:hAnsi="Arial" w:cs="Arial"/>
          <w:szCs w:val="22"/>
          <w:lang w:eastAsia="en-US"/>
        </w:rPr>
        <w:t>Operations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a </w:t>
      </w:r>
      <w:proofErr w:type="spellStart"/>
      <w:r w:rsidRPr="00A206F5">
        <w:rPr>
          <w:rFonts w:ascii="Arial" w:hAnsi="Arial" w:cs="Arial"/>
          <w:szCs w:val="22"/>
          <w:lang w:eastAsia="en-US"/>
        </w:rPr>
        <w:t>Service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>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management software pro správu dodaných zařízení;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Testování implementace.</w:t>
      </w:r>
    </w:p>
    <w:p w:rsidR="0052683C" w:rsidRPr="00A206F5" w:rsidRDefault="0052683C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  <w:lang w:eastAsia="en-US"/>
        </w:rPr>
        <w:t xml:space="preserve">Školením dle odst. 3.1 se rozumí </w:t>
      </w:r>
      <w:r w:rsidR="00327226" w:rsidRPr="00A206F5">
        <w:rPr>
          <w:rFonts w:ascii="Arial" w:hAnsi="Arial" w:cs="Arial"/>
          <w:szCs w:val="22"/>
          <w:lang w:eastAsia="en-US"/>
        </w:rPr>
        <w:t>školení v rozsahu 3 pracovních dnů, pro maximálně 5 osob, v období do jednoho měsíce po ukončení instalace a dále minimálně 2x 1 pracovní den v průběhu 4 let v termínu na vyžádání Kupujícího.</w:t>
      </w:r>
    </w:p>
    <w:p w:rsidR="00327226" w:rsidRPr="00100216" w:rsidRDefault="00DE4372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  <w:lang w:eastAsia="en-US"/>
        </w:rPr>
        <w:t xml:space="preserve">Bezpečnostním projektem dle odst. 3.1 se rozumí </w:t>
      </w:r>
      <w:r w:rsidRPr="00A206F5">
        <w:rPr>
          <w:rFonts w:ascii="Arial" w:hAnsi="Arial" w:cs="Arial"/>
          <w:szCs w:val="22"/>
          <w:lang w:eastAsia="en-US"/>
        </w:rPr>
        <w:t>projekt, popisující konkrétní řešení bezpečnosti, vyplývající z bezpečnostních opatření navržených na základě analýzy rizik, zahrnuje zpracování:</w:t>
      </w:r>
    </w:p>
    <w:p w:rsidR="00DE4372" w:rsidRPr="00A206F5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-</w:t>
      </w:r>
      <w:r w:rsidRPr="00A206F5">
        <w:rPr>
          <w:rFonts w:ascii="Arial" w:hAnsi="Arial" w:cs="Arial"/>
          <w:szCs w:val="22"/>
          <w:lang w:eastAsia="en-US"/>
        </w:rPr>
        <w:tab/>
        <w:t>analýzy rizik odsouhlasené garanty aktiv, kteří budou po předání aktiv dodavatelem udržovat a aktualizovat katalog rizik a spolupracovat s\auditorem při každoročním auditu bezpečnosti aktiv,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-</w:t>
      </w:r>
      <w:r w:rsidRPr="00A206F5">
        <w:rPr>
          <w:rFonts w:ascii="Arial" w:hAnsi="Arial" w:cs="Arial"/>
          <w:szCs w:val="22"/>
          <w:lang w:eastAsia="en-US"/>
        </w:rPr>
        <w:tab/>
        <w:t>popis bezpečnostních opatření a provozních postupů (technických a\organizačních) prováděných konkrétními prvky technologické infrastruktury nebo organizačními směrnicemi</w:t>
      </w:r>
      <w:r w:rsidRPr="00DE4372">
        <w:rPr>
          <w:rFonts w:ascii="Arial" w:hAnsi="Arial" w:cs="Arial"/>
          <w:szCs w:val="22"/>
          <w:lang w:eastAsia="en-US"/>
        </w:rPr>
        <w:t>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popis struktury správy systému a stanovení bezpečnostních rolí (minimálně v rozsahu – administrátor, uživatel, dohled),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oddělené bezpečnostní příručky (provozní směrnice) správce aktiva (systému) a uživatele aktiva,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návrhu cyklických kontrolních mechanismů,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návrh netechnických směrnic (údržba, rozvoj, změnové řízení, zvládání bezpečnostních incidentů),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lastRenderedPageBreak/>
        <w:t>-</w:t>
      </w:r>
      <w:r w:rsidRPr="00DE4372">
        <w:rPr>
          <w:rFonts w:ascii="Arial" w:hAnsi="Arial" w:cs="Arial"/>
          <w:szCs w:val="22"/>
          <w:lang w:eastAsia="en-US"/>
        </w:rPr>
        <w:tab/>
        <w:t>bezpečnostní politiky - obsahující souhrn zásad a požadavků v oblasti personální, administrativní, fyzické a komunikační bezpečnosti, která vymezí způsob, jakým bude zajištěna důvěrnost, integrita a dostupnost informací a odpovědnost uživatelů a správců za jejich činnost.</w:t>
      </w:r>
    </w:p>
    <w:p w:rsidR="00327226" w:rsidRPr="00100216" w:rsidRDefault="00DE4372" w:rsidP="00327226">
      <w:pPr>
        <w:pStyle w:val="RLTextlnkuslovan"/>
        <w:rPr>
          <w:rFonts w:ascii="Arial" w:hAnsi="Arial" w:cs="Arial"/>
          <w:szCs w:val="22"/>
          <w:lang w:eastAsia="en-US"/>
        </w:rPr>
      </w:pPr>
      <w:r>
        <w:rPr>
          <w:rFonts w:ascii="Arial" w:hAnsi="Arial" w:cs="Arial"/>
          <w:szCs w:val="22"/>
          <w:lang w:eastAsia="en-US"/>
        </w:rPr>
        <w:t>P</w:t>
      </w:r>
      <w:r w:rsidR="00327226" w:rsidRPr="00DE4372">
        <w:rPr>
          <w:rFonts w:ascii="Arial" w:hAnsi="Arial" w:cs="Arial"/>
          <w:szCs w:val="22"/>
          <w:lang w:eastAsia="en-US"/>
        </w:rPr>
        <w:t>rovozní a technickou</w:t>
      </w:r>
      <w:r w:rsidR="00327226" w:rsidRPr="00D9095A">
        <w:rPr>
          <w:rFonts w:ascii="Arial" w:hAnsi="Arial" w:cs="Arial"/>
          <w:szCs w:val="22"/>
          <w:lang w:eastAsia="en-US"/>
        </w:rPr>
        <w:t xml:space="preserve"> dokumentací dle odst. 3.1 se rozumí </w:t>
      </w:r>
      <w:r w:rsidR="00327226" w:rsidRPr="00100216">
        <w:rPr>
          <w:rFonts w:ascii="Arial" w:hAnsi="Arial" w:cs="Arial"/>
          <w:szCs w:val="22"/>
          <w:lang w:eastAsia="en-US"/>
        </w:rPr>
        <w:t>dokumentace skutečného stavu řešení, schéma infrastruktury a provozní příručka.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</w:rPr>
        <w:t>Prodávající se zavazuje poskytovat kupujícímu všechny nové verze a updaty</w:t>
      </w:r>
      <w:r w:rsidR="003B0E18" w:rsidRPr="00100216">
        <w:rPr>
          <w:rFonts w:ascii="Arial" w:hAnsi="Arial" w:cs="Arial"/>
          <w:szCs w:val="22"/>
        </w:rPr>
        <w:t xml:space="preserve"> </w:t>
      </w:r>
      <w:r w:rsidRPr="00100216">
        <w:rPr>
          <w:rFonts w:ascii="Arial" w:hAnsi="Arial" w:cs="Arial"/>
          <w:szCs w:val="22"/>
        </w:rPr>
        <w:t>veškerého dodaného software po celou dobu platnosti záruky uvedené v čl. 9.1, a to umožněním vzdáleného neomezeného přístupu k portálu výrobce nejpozději ve lhůtě podle odst. 5.1 a rovněž proaktivním zasíláním informací kontaktním osobám kupujícího do 10 pracovních dní po uveřejnění každé nové verze či updatu výrobcem.</w:t>
      </w:r>
    </w:p>
    <w:p w:rsidR="00771955" w:rsidRPr="00A206F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</w:rPr>
        <w:t xml:space="preserve">Za řádně uskutečněné plnění se kupující zavazuje zaplatit prodávajícímu řádně a včas </w:t>
      </w:r>
      <w:r w:rsidRPr="00A206F5">
        <w:rPr>
          <w:rFonts w:ascii="Arial" w:hAnsi="Arial" w:cs="Arial"/>
          <w:szCs w:val="22"/>
        </w:rPr>
        <w:t xml:space="preserve">cenu dle </w:t>
      </w:r>
      <w:r w:rsidR="003B0E18" w:rsidRPr="00A206F5">
        <w:rPr>
          <w:rFonts w:ascii="Arial" w:hAnsi="Arial" w:cs="Arial"/>
          <w:szCs w:val="22"/>
          <w:u w:val="single"/>
        </w:rPr>
        <w:t>Přílohy č. 1</w:t>
      </w:r>
      <w:r w:rsidRPr="00A206F5">
        <w:rPr>
          <w:rFonts w:ascii="Arial" w:hAnsi="Arial" w:cs="Arial"/>
          <w:szCs w:val="22"/>
        </w:rPr>
        <w:t xml:space="preserve"> Smlouvy.</w:t>
      </w:r>
    </w:p>
    <w:p w:rsidR="00771955" w:rsidRPr="00593A19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</w:rPr>
        <w:t>Smluvní strany se dohodly, že vlastn</w:t>
      </w:r>
      <w:r w:rsidR="00034F3B" w:rsidRPr="00A206F5">
        <w:rPr>
          <w:rFonts w:ascii="Arial" w:hAnsi="Arial" w:cs="Arial"/>
          <w:szCs w:val="22"/>
        </w:rPr>
        <w:t>ické právo ke zboží přechází na </w:t>
      </w:r>
      <w:r w:rsidRPr="00A206F5">
        <w:rPr>
          <w:rFonts w:ascii="Arial" w:hAnsi="Arial" w:cs="Arial"/>
          <w:szCs w:val="22"/>
        </w:rPr>
        <w:t>kupujícího okamžikem převzetí zboží od prodávajícího v místě plnění.</w:t>
      </w:r>
    </w:p>
    <w:p w:rsidR="00771955" w:rsidRPr="00A206F5" w:rsidRDefault="00771955" w:rsidP="00771955">
      <w:pPr>
        <w:pStyle w:val="RLlneksmlouvy"/>
        <w:rPr>
          <w:rFonts w:ascii="Arial" w:hAnsi="Arial" w:cs="Arial"/>
        </w:rPr>
      </w:pPr>
      <w:bookmarkStart w:id="2" w:name="_Ref357439435"/>
      <w:r w:rsidRPr="00A206F5">
        <w:rPr>
          <w:rFonts w:ascii="Arial" w:hAnsi="Arial" w:cs="Arial"/>
        </w:rPr>
        <w:t>KUPNÍ CENA</w:t>
      </w:r>
      <w:bookmarkEnd w:id="2"/>
    </w:p>
    <w:p w:rsidR="00771955" w:rsidRPr="00100216" w:rsidRDefault="00771955" w:rsidP="00771955">
      <w:pPr>
        <w:pStyle w:val="RLTextlnkuslovan"/>
        <w:rPr>
          <w:rFonts w:ascii="Arial" w:hAnsi="Arial" w:cs="Arial"/>
        </w:rPr>
      </w:pPr>
      <w:r w:rsidRPr="00100216">
        <w:rPr>
          <w:rFonts w:ascii="Arial" w:hAnsi="Arial" w:cs="Arial"/>
        </w:rPr>
        <w:t xml:space="preserve">Kupující je povinen zaplatit prodávajícímu dohodnutou celkovou kupní cenu, která je stanovena v </w:t>
      </w:r>
      <w:r w:rsidR="00034F3B" w:rsidRPr="00100216">
        <w:rPr>
          <w:rFonts w:ascii="Arial" w:hAnsi="Arial" w:cs="Arial"/>
          <w:u w:val="single"/>
        </w:rPr>
        <w:t>Příloze č. 1</w:t>
      </w:r>
      <w:r w:rsidRPr="00100216">
        <w:rPr>
          <w:rFonts w:ascii="Arial" w:hAnsi="Arial" w:cs="Arial"/>
        </w:rPr>
        <w:t xml:space="preserve"> této Smlouvy. Uvedená celková cena je cenou maximální, konečnou a nepřekročitelnou, jsou v ní obsaženy veškeré práce a činnosti, práva a plnění dle čl. 3 Smlouvy, včetně školení, </w:t>
      </w:r>
      <w:r w:rsidR="00034F3B" w:rsidRPr="00100216">
        <w:rPr>
          <w:rFonts w:ascii="Arial" w:hAnsi="Arial" w:cs="Arial"/>
        </w:rPr>
        <w:t>zajištění nových verzí</w:t>
      </w:r>
      <w:r w:rsidRPr="00100216">
        <w:rPr>
          <w:rFonts w:ascii="Arial" w:hAnsi="Arial" w:cs="Arial"/>
        </w:rPr>
        <w:t xml:space="preserve"> a updatů (po dobu platnosti záruky dle čl. 9.1), potřebné pro řádné splnění předmětu Smlouvy.</w:t>
      </w:r>
    </w:p>
    <w:p w:rsidR="00771955" w:rsidRPr="0042631A" w:rsidRDefault="00771955" w:rsidP="00771955">
      <w:pPr>
        <w:pStyle w:val="RLTextlnkuslovan"/>
        <w:rPr>
          <w:rFonts w:ascii="Arial" w:hAnsi="Arial" w:cs="Arial"/>
        </w:rPr>
      </w:pPr>
      <w:r w:rsidRPr="00A206F5">
        <w:rPr>
          <w:rFonts w:ascii="Arial" w:hAnsi="Arial" w:cs="Arial"/>
        </w:rPr>
        <w:t>Kupní cena zboží bude po dodání zboží prodávajícím vyfakturována, a to daňovým dokladem – fakturou, vystaveným prodávajícím, který prodávající odešle kupujícímu neprodleně po dodání, instalaci a implementaci zboží. Prodávající bude fakturovat kupujícímu DPH v sazbě platné v den zdanitelného plnění dodání zboží. Nedílnou součástí daňového dokladu - faktury musí být dodací list na zboží a akceptační</w:t>
      </w:r>
      <w:r w:rsidRPr="0042631A">
        <w:rPr>
          <w:rFonts w:ascii="Arial" w:hAnsi="Arial" w:cs="Arial"/>
        </w:rPr>
        <w:t xml:space="preserve"> protokol výslovně kupujícím potvrzující řádnou instalaci a implementaci zboží</w:t>
      </w:r>
      <w:r w:rsidR="00034F3B">
        <w:rPr>
          <w:rFonts w:ascii="Arial" w:hAnsi="Arial" w:cs="Arial"/>
        </w:rPr>
        <w:t>.</w:t>
      </w:r>
      <w:r w:rsidRPr="0042631A">
        <w:rPr>
          <w:rFonts w:ascii="Arial" w:hAnsi="Arial" w:cs="Arial"/>
        </w:rPr>
        <w:t xml:space="preserve"> 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Splatnost řádně vystaveného daňového dokladu – faktury, obsahujícího náležitosti uvedené v zák. č. 235/2004 Sb</w:t>
      </w:r>
      <w:r w:rsidR="00034F3B">
        <w:rPr>
          <w:rFonts w:ascii="Arial" w:hAnsi="Arial" w:cs="Arial"/>
        </w:rPr>
        <w:t>., o dani z přidané hodnoty, ve </w:t>
      </w:r>
      <w:r w:rsidRPr="00B97C6B">
        <w:rPr>
          <w:rFonts w:ascii="Arial" w:hAnsi="Arial" w:cs="Arial"/>
        </w:rPr>
        <w:t xml:space="preserve">znění pozdějších předpisů, majícího formu obchodní listiny podle § 435 občanského zákoníku činí </w:t>
      </w:r>
      <w:r w:rsidR="009A5776">
        <w:rPr>
          <w:rFonts w:ascii="Arial" w:hAnsi="Arial" w:cs="Arial"/>
        </w:rPr>
        <w:t>třicet</w:t>
      </w:r>
      <w:r w:rsidRPr="00B97C6B">
        <w:rPr>
          <w:rFonts w:ascii="Arial" w:hAnsi="Arial" w:cs="Arial"/>
        </w:rPr>
        <w:t xml:space="preserve"> </w:t>
      </w:r>
      <w:r w:rsidR="009A5776">
        <w:rPr>
          <w:rFonts w:ascii="Arial" w:hAnsi="Arial" w:cs="Arial"/>
        </w:rPr>
        <w:t>(30</w:t>
      </w:r>
      <w:r w:rsidRPr="00B97C6B">
        <w:rPr>
          <w:rFonts w:ascii="Arial" w:hAnsi="Arial" w:cs="Arial"/>
        </w:rPr>
        <w:t>) kalendářních dnů ode dne jeho doručení na adresu kupujícího.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Kupující má právo daňový doklad – fakturu prodávajícímu před uplynutím lhůty splatnosti vrátit, aniž by došlo k prodlení s jeho úhradou, (i) obsahuje-li nesprávné údaje, (</w:t>
      </w:r>
      <w:proofErr w:type="spellStart"/>
      <w:r w:rsidRPr="00B97C6B">
        <w:rPr>
          <w:rFonts w:ascii="Arial" w:hAnsi="Arial" w:cs="Arial"/>
        </w:rPr>
        <w:t>ii</w:t>
      </w:r>
      <w:proofErr w:type="spellEnd"/>
      <w:r w:rsidRPr="00B97C6B">
        <w:rPr>
          <w:rFonts w:ascii="Arial" w:hAnsi="Arial" w:cs="Arial"/>
        </w:rPr>
        <w:t>) chybí-li na daňovém dokladu – faktuře některá z náležitostí, (</w:t>
      </w:r>
      <w:proofErr w:type="spellStart"/>
      <w:r w:rsidRPr="00B97C6B">
        <w:rPr>
          <w:rFonts w:ascii="Arial" w:hAnsi="Arial" w:cs="Arial"/>
        </w:rPr>
        <w:t>iii</w:t>
      </w:r>
      <w:proofErr w:type="spellEnd"/>
      <w:r w:rsidRPr="00B97C6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nejsou-li k faktuře přiloženy všechny dokumenty v souladu s odst. 4.2</w:t>
      </w:r>
      <w:r w:rsidRPr="00B97C6B">
        <w:rPr>
          <w:rFonts w:ascii="Arial" w:hAnsi="Arial" w:cs="Arial"/>
        </w:rPr>
        <w:t xml:space="preserve">. Nová lhůta splatnosti v délce </w:t>
      </w:r>
      <w:r w:rsidR="009A5776">
        <w:rPr>
          <w:rFonts w:ascii="Arial" w:hAnsi="Arial" w:cs="Arial"/>
        </w:rPr>
        <w:t>třiceti</w:t>
      </w:r>
      <w:r w:rsidRPr="00B97C6B">
        <w:rPr>
          <w:rFonts w:ascii="Arial" w:hAnsi="Arial" w:cs="Arial"/>
        </w:rPr>
        <w:t xml:space="preserve"> (</w:t>
      </w:r>
      <w:r w:rsidR="009A5776">
        <w:rPr>
          <w:rFonts w:ascii="Arial" w:hAnsi="Arial" w:cs="Arial"/>
        </w:rPr>
        <w:t>30</w:t>
      </w:r>
      <w:r w:rsidRPr="00B97C6B">
        <w:rPr>
          <w:rFonts w:ascii="Arial" w:hAnsi="Arial" w:cs="Arial"/>
        </w:rPr>
        <w:t>) kalendářních dnů počne plynout ode dne doručení opraveného daňového dokladu – faktury kupujícímu.</w:t>
      </w:r>
    </w:p>
    <w:p w:rsidR="00771955" w:rsidRPr="00A206F5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Platb</w:t>
      </w:r>
      <w:r w:rsidR="002D7D11">
        <w:rPr>
          <w:rFonts w:ascii="Arial" w:hAnsi="Arial" w:cs="Arial"/>
          <w:szCs w:val="22"/>
        </w:rPr>
        <w:t>a</w:t>
      </w:r>
      <w:r w:rsidRPr="00B97C6B">
        <w:rPr>
          <w:rFonts w:ascii="Arial" w:hAnsi="Arial" w:cs="Arial"/>
          <w:szCs w:val="22"/>
        </w:rPr>
        <w:t xml:space="preserve"> peněžit</w:t>
      </w:r>
      <w:r w:rsidR="002D7D11">
        <w:rPr>
          <w:rFonts w:ascii="Arial" w:hAnsi="Arial" w:cs="Arial"/>
          <w:szCs w:val="22"/>
        </w:rPr>
        <w:t>é</w:t>
      </w:r>
      <w:r w:rsidRPr="00B97C6B">
        <w:rPr>
          <w:rFonts w:ascii="Arial" w:hAnsi="Arial" w:cs="Arial"/>
          <w:szCs w:val="22"/>
        </w:rPr>
        <w:t xml:space="preserve"> částk</w:t>
      </w:r>
      <w:r w:rsidR="002D7D11">
        <w:rPr>
          <w:rFonts w:ascii="Arial" w:hAnsi="Arial" w:cs="Arial"/>
          <w:szCs w:val="22"/>
        </w:rPr>
        <w:t>y</w:t>
      </w:r>
      <w:r w:rsidRPr="00B97C6B">
        <w:rPr>
          <w:rFonts w:ascii="Arial" w:hAnsi="Arial" w:cs="Arial"/>
          <w:szCs w:val="22"/>
        </w:rPr>
        <w:t xml:space="preserve"> se provádí bankovním převodem na účet druhé smluvní strany uvedený ve faktuře. </w:t>
      </w:r>
      <w:r w:rsidRPr="00B97C6B">
        <w:rPr>
          <w:rFonts w:ascii="Arial" w:hAnsi="Arial" w:cs="Arial"/>
        </w:rPr>
        <w:t xml:space="preserve">Smluvní strany se dohodly a souhlasí, že </w:t>
      </w:r>
      <w:r w:rsidRPr="00B97C6B">
        <w:rPr>
          <w:rFonts w:ascii="Arial" w:hAnsi="Arial" w:cs="Arial"/>
        </w:rPr>
        <w:lastRenderedPageBreak/>
        <w:t>úhradou daňového dokladu – faktury kupujícím se rozumí odeslání částky v </w:t>
      </w:r>
      <w:r w:rsidRPr="00A206F5">
        <w:rPr>
          <w:rFonts w:ascii="Arial" w:hAnsi="Arial" w:cs="Arial"/>
        </w:rPr>
        <w:t>daňovém dokladu – faktuře prodávajícím požadované ve prospěch bankovního účtu prodávajícího.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>Ceny za zboží uvedené v </w:t>
      </w:r>
      <w:r w:rsidR="00034F3B" w:rsidRPr="00100216">
        <w:rPr>
          <w:rFonts w:ascii="Arial" w:hAnsi="Arial" w:cs="Arial"/>
          <w:u w:val="single"/>
        </w:rPr>
        <w:t>Příloze č. 1</w:t>
      </w:r>
      <w:r w:rsidRPr="00100216">
        <w:rPr>
          <w:rFonts w:ascii="Arial" w:hAnsi="Arial" w:cs="Arial"/>
        </w:rPr>
        <w:t xml:space="preserve"> Smlouvy jsou stanoveny jako ceny nejvýše přípustné a obsahují veškeré náklady prodávajícího, včetně zajištění záručního servisu dodávaného zboží, dopravy zboží a jeho dodání na místo určení, instalace a implementace, </w:t>
      </w:r>
      <w:r w:rsidR="00EC3AA8" w:rsidRPr="00100216">
        <w:rPr>
          <w:rFonts w:ascii="Arial" w:hAnsi="Arial" w:cs="Arial"/>
        </w:rPr>
        <w:t>dodávky firmware a software pro správu dodaných zařízení</w:t>
      </w:r>
      <w:r w:rsidRPr="00100216">
        <w:rPr>
          <w:rFonts w:ascii="Arial" w:hAnsi="Arial" w:cs="Arial"/>
        </w:rPr>
        <w:t xml:space="preserve"> a updatů, případných poplatků, cel, balení a vedlejších nákladů.</w:t>
      </w:r>
    </w:p>
    <w:p w:rsidR="00771955" w:rsidRPr="00A206F5" w:rsidRDefault="00771955" w:rsidP="00771955">
      <w:pPr>
        <w:pStyle w:val="RLlneksmlouvy"/>
        <w:rPr>
          <w:rFonts w:ascii="Arial" w:hAnsi="Arial" w:cs="Arial"/>
        </w:rPr>
      </w:pPr>
      <w:r w:rsidRPr="00A206F5">
        <w:rPr>
          <w:rFonts w:ascii="Arial" w:hAnsi="Arial" w:cs="Arial"/>
        </w:rPr>
        <w:t xml:space="preserve">TERMÍN A MÍSTO PLNĚNÍ </w:t>
      </w:r>
    </w:p>
    <w:p w:rsidR="00034F3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3" w:name="_Ref368044394"/>
      <w:r w:rsidRPr="00A206F5">
        <w:rPr>
          <w:rFonts w:ascii="Arial" w:hAnsi="Arial" w:cs="Arial"/>
          <w:szCs w:val="22"/>
        </w:rPr>
        <w:t>Prodávající je povinen dodat a nainstalovat u kupujícího v </w:t>
      </w:r>
      <w:r w:rsidRPr="00A206F5">
        <w:rPr>
          <w:rFonts w:ascii="Arial" w:hAnsi="Arial" w:cs="Arial"/>
          <w:szCs w:val="22"/>
          <w:u w:val="single"/>
        </w:rPr>
        <w:t>Příloze č. 1</w:t>
      </w:r>
      <w:r w:rsidRPr="00A206F5">
        <w:rPr>
          <w:rFonts w:ascii="Arial" w:hAnsi="Arial" w:cs="Arial"/>
          <w:szCs w:val="22"/>
        </w:rPr>
        <w:t xml:space="preserve"> specifikované zboží včetně </w:t>
      </w:r>
      <w:r w:rsidRPr="00A206F5">
        <w:rPr>
          <w:rFonts w:ascii="Arial" w:hAnsi="Arial" w:cs="Arial"/>
        </w:rPr>
        <w:t xml:space="preserve">dodávky software a doložit řádnost plnění </w:t>
      </w:r>
      <w:r w:rsidRPr="00A206F5">
        <w:rPr>
          <w:rFonts w:ascii="Arial" w:hAnsi="Arial" w:cs="Arial"/>
          <w:szCs w:val="22"/>
        </w:rPr>
        <w:t xml:space="preserve">nejpozději do </w:t>
      </w:r>
      <w:r w:rsidR="005C3F2A">
        <w:rPr>
          <w:rFonts w:ascii="Arial" w:hAnsi="Arial" w:cs="Arial"/>
          <w:szCs w:val="22"/>
        </w:rPr>
        <w:t>dvanácti</w:t>
      </w:r>
      <w:r w:rsidR="00376A57" w:rsidRPr="00100216">
        <w:rPr>
          <w:rFonts w:ascii="Arial" w:hAnsi="Arial" w:cs="Arial"/>
          <w:szCs w:val="22"/>
        </w:rPr>
        <w:t xml:space="preserve"> </w:t>
      </w:r>
      <w:r w:rsidRPr="00100216">
        <w:rPr>
          <w:rFonts w:ascii="Arial" w:hAnsi="Arial" w:cs="Arial"/>
          <w:szCs w:val="22"/>
        </w:rPr>
        <w:t>(</w:t>
      </w:r>
      <w:r w:rsidR="00DE4372" w:rsidRPr="00100216">
        <w:rPr>
          <w:rFonts w:ascii="Arial" w:hAnsi="Arial" w:cs="Arial"/>
          <w:szCs w:val="22"/>
        </w:rPr>
        <w:t>12</w:t>
      </w:r>
      <w:r w:rsidRPr="00100216">
        <w:rPr>
          <w:rFonts w:ascii="Arial" w:hAnsi="Arial" w:cs="Arial"/>
          <w:szCs w:val="22"/>
        </w:rPr>
        <w:t xml:space="preserve">) </w:t>
      </w:r>
      <w:r w:rsidR="00CB5F79" w:rsidRPr="00100216">
        <w:rPr>
          <w:rFonts w:ascii="Arial" w:hAnsi="Arial" w:cs="Arial"/>
          <w:szCs w:val="22"/>
        </w:rPr>
        <w:t>týdnů</w:t>
      </w:r>
      <w:r w:rsidR="00CB5F79" w:rsidRPr="00A206F5">
        <w:rPr>
          <w:rFonts w:ascii="Arial" w:hAnsi="Arial" w:cs="Arial"/>
          <w:szCs w:val="22"/>
        </w:rPr>
        <w:t xml:space="preserve"> </w:t>
      </w:r>
      <w:r w:rsidRPr="00A206F5">
        <w:rPr>
          <w:rFonts w:ascii="Arial" w:hAnsi="Arial" w:cs="Arial"/>
          <w:szCs w:val="22"/>
        </w:rPr>
        <w:t>ode dne nabytí účinnosti této</w:t>
      </w:r>
      <w:r w:rsidRPr="009A5776">
        <w:rPr>
          <w:rFonts w:ascii="Arial" w:hAnsi="Arial" w:cs="Arial"/>
          <w:szCs w:val="22"/>
        </w:rPr>
        <w:t xml:space="preserve"> Sml</w:t>
      </w:r>
      <w:r w:rsidR="00034F3B">
        <w:rPr>
          <w:rFonts w:ascii="Arial" w:hAnsi="Arial" w:cs="Arial"/>
          <w:szCs w:val="22"/>
        </w:rPr>
        <w:t>ouvy, a to na</w:t>
      </w:r>
      <w:r w:rsidR="00DE4372">
        <w:rPr>
          <w:rFonts w:ascii="Arial" w:hAnsi="Arial" w:cs="Arial"/>
          <w:szCs w:val="22"/>
        </w:rPr>
        <w:t> </w:t>
      </w:r>
      <w:r w:rsidR="00034F3B">
        <w:rPr>
          <w:rFonts w:ascii="Arial" w:hAnsi="Arial" w:cs="Arial"/>
          <w:szCs w:val="22"/>
        </w:rPr>
        <w:t>následující adresu:</w:t>
      </w:r>
    </w:p>
    <w:p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  <w:r w:rsidRPr="003B0E18">
        <w:rPr>
          <w:rFonts w:ascii="Arial" w:hAnsi="Arial" w:cs="Arial"/>
        </w:rPr>
        <w:t xml:space="preserve">Na Poříčním </w:t>
      </w:r>
      <w:r>
        <w:rPr>
          <w:rFonts w:ascii="Arial" w:hAnsi="Arial" w:cs="Arial"/>
        </w:rPr>
        <w:t xml:space="preserve">právu 1/376, 128 01 Praha 2, </w:t>
      </w:r>
      <w:r w:rsidRPr="003B0E18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patro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bookmarkStart w:id="4" w:name="_Ref368049635"/>
      <w:bookmarkEnd w:id="3"/>
      <w:r w:rsidRPr="00B97C6B">
        <w:rPr>
          <w:rFonts w:ascii="Arial" w:hAnsi="Arial" w:cs="Arial"/>
        </w:rPr>
        <w:t>PRÁVA A POVINNOSTI PRODÁVAJÍCÍHO</w:t>
      </w:r>
      <w:bookmarkEnd w:id="4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5" w:name="_Ref357438189"/>
      <w:r w:rsidRPr="00B97C6B">
        <w:rPr>
          <w:rFonts w:ascii="Arial" w:hAnsi="Arial" w:cs="Arial"/>
        </w:rPr>
        <w:t>Prodávající je povinen dodat zboží řádně a včas.</w:t>
      </w:r>
      <w:bookmarkEnd w:id="5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6" w:name="_Ref357438190"/>
      <w:r w:rsidRPr="00B97C6B">
        <w:rPr>
          <w:rFonts w:ascii="Arial" w:hAnsi="Arial" w:cs="Arial"/>
        </w:rPr>
        <w:t>Prodávající je povinen dodat bezvadné funkční zboží v prvotřídní jakosti způsobilé k účelu, k němuž je dodáváno, a v množství požadovaném kupujícím.</w:t>
      </w:r>
      <w:bookmarkEnd w:id="6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7" w:name="_Ref357438192"/>
      <w:r w:rsidRPr="00B97C6B">
        <w:rPr>
          <w:rFonts w:ascii="Arial" w:hAnsi="Arial" w:cs="Arial"/>
        </w:rPr>
        <w:t>Prodávající je povinen zboží zabalit či jinak opatřit pro přepravu způsobem zabraňujícím poškození zboží či jeho znehodnocení. Náklady na zabalení zboží jsou již zahrnuty v ceně uvedené v </w:t>
      </w:r>
      <w:r w:rsidR="00CB5F79" w:rsidRPr="00CB5F79">
        <w:rPr>
          <w:rFonts w:ascii="Arial" w:hAnsi="Arial" w:cs="Arial"/>
          <w:u w:val="single"/>
        </w:rPr>
        <w:t>Příloze č. 1</w:t>
      </w:r>
      <w:r w:rsidRPr="00B97C6B">
        <w:rPr>
          <w:rFonts w:ascii="Arial" w:hAnsi="Arial" w:cs="Arial"/>
        </w:rPr>
        <w:t xml:space="preserve"> Smlouvy.</w:t>
      </w:r>
      <w:bookmarkEnd w:id="7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Prodávající je povinen poskytovat kupujícímu servisní služby k dodávanému zboží v rozsahu a kvalitě uvedené v čl. 9 této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8" w:name="_Ref362001270"/>
      <w:r w:rsidRPr="00B97C6B">
        <w:rPr>
          <w:rFonts w:ascii="Arial" w:hAnsi="Arial" w:cs="Arial"/>
        </w:rPr>
        <w:t xml:space="preserve">Prodávající je povinen </w:t>
      </w:r>
      <w:bookmarkEnd w:id="8"/>
      <w:r w:rsidRPr="00B97C6B">
        <w:rPr>
          <w:rFonts w:ascii="Arial" w:hAnsi="Arial" w:cs="Arial"/>
        </w:rPr>
        <w:t>zajistit sběr a likvidaci použitých elektrozařízení nebo jejich další použití a to nejen poptávaných elektrozařízení, ale i těch elektrozařízení, která jsou dodávaným zbožím nahrazována.</w:t>
      </w:r>
    </w:p>
    <w:p w:rsidR="00771955" w:rsidRPr="00425130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Prodávající ručí za to, že na kupujícího přejdou nejpozději k okamžiku, kdy kupující nabyde vlastnická práva ke zboží, </w:t>
      </w:r>
      <w:r>
        <w:rPr>
          <w:rFonts w:ascii="Arial" w:hAnsi="Arial" w:cs="Arial"/>
        </w:rPr>
        <w:t xml:space="preserve">časově neomezená </w:t>
      </w:r>
      <w:r w:rsidRPr="00B97C6B">
        <w:rPr>
          <w:rFonts w:ascii="Arial" w:hAnsi="Arial" w:cs="Arial"/>
        </w:rPr>
        <w:t xml:space="preserve">práva užívat </w:t>
      </w:r>
      <w:r w:rsidRPr="00B97C6B">
        <w:rPr>
          <w:rFonts w:ascii="Arial" w:hAnsi="Arial" w:cs="Arial"/>
          <w:bCs/>
          <w:u w:val="single"/>
        </w:rPr>
        <w:t>za obvyklých podmínek s ohledem na účel této Smlouvy</w:t>
      </w:r>
      <w:r w:rsidRPr="00B97C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veškerý dodaný </w:t>
      </w:r>
      <w:r w:rsidRPr="00B97C6B">
        <w:rPr>
          <w:rFonts w:ascii="Arial" w:hAnsi="Arial" w:cs="Arial"/>
        </w:rPr>
        <w:t>software</w:t>
      </w:r>
      <w:r>
        <w:rPr>
          <w:rFonts w:ascii="Arial" w:hAnsi="Arial" w:cs="Arial"/>
        </w:rPr>
        <w:t xml:space="preserve"> či jiný předmět duševního vlastnictví související s předmětem dodávky</w:t>
      </w:r>
      <w:r w:rsidRPr="00B97C6B">
        <w:rPr>
          <w:rFonts w:ascii="Arial" w:hAnsi="Arial" w:cs="Arial"/>
        </w:rPr>
        <w:t xml:space="preserve">, </w:t>
      </w:r>
      <w:r w:rsidRPr="00B97C6B">
        <w:rPr>
          <w:rFonts w:ascii="Arial" w:hAnsi="Arial" w:cs="Arial"/>
          <w:bCs/>
        </w:rPr>
        <w:t>a to aniž by byl kupující povinen za toto užívání hradit jakoukoli odměnu nad rámec kupní ceny dle čl. 4</w:t>
      </w:r>
      <w:r w:rsidRPr="00B97C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či si zajišťovat výslovný souhlas.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>V případě, že software porušuje nebo poruší práva třetích osob, prodávající odškodní a na vlastní náklady bude</w:t>
      </w:r>
      <w:r>
        <w:rPr>
          <w:rFonts w:ascii="Arial" w:hAnsi="Arial" w:cs="Arial"/>
          <w:szCs w:val="22"/>
        </w:rPr>
        <w:t xml:space="preserve"> i v případě toliko domnělého porušení </w:t>
      </w:r>
      <w:r w:rsidRPr="00B97C6B">
        <w:rPr>
          <w:rFonts w:ascii="Arial" w:hAnsi="Arial" w:cs="Arial"/>
          <w:szCs w:val="22"/>
        </w:rPr>
        <w:t>bránit kupujícího, pokud jej k tomu zmocní, proti všem nárokům z porušení vlastnických práv a práv duševního vlastnictví, uplatněných třetí osobou, které mohou vyplynout z užití plnění</w:t>
      </w:r>
      <w:r>
        <w:rPr>
          <w:rFonts w:ascii="Arial" w:hAnsi="Arial" w:cs="Arial"/>
          <w:szCs w:val="22"/>
        </w:rPr>
        <w:t>,</w:t>
      </w:r>
      <w:r w:rsidRPr="00B97C6B">
        <w:rPr>
          <w:rFonts w:ascii="Arial" w:hAnsi="Arial" w:cs="Arial"/>
          <w:szCs w:val="22"/>
        </w:rPr>
        <w:t xml:space="preserve"> a dále zaplatí vzniklou škodu a náklady, včetně nákladů právního zastoupení.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tímto poskytuje kupujícímu časově neomezenou nevypověditelnou nevýhradní licenci/podlicenci k užívání </w:t>
      </w:r>
      <w:r w:rsidR="00CB5F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standardních  počítačových programů (např. firmware, nástroje pro správu a </w:t>
      </w:r>
      <w:r>
        <w:rPr>
          <w:rFonts w:ascii="Arial" w:hAnsi="Arial" w:cs="Arial"/>
        </w:rPr>
        <w:lastRenderedPageBreak/>
        <w:t>dalšího standardizovaného software, který je předmětem dodávky v souladu s </w:t>
      </w:r>
      <w:r w:rsidRPr="00CB5F79">
        <w:rPr>
          <w:rFonts w:ascii="Arial" w:hAnsi="Arial" w:cs="Arial"/>
          <w:u w:val="single"/>
        </w:rPr>
        <w:t>Přílohou č. 1</w:t>
      </w:r>
      <w:r>
        <w:rPr>
          <w:rFonts w:ascii="Arial" w:hAnsi="Arial" w:cs="Arial"/>
        </w:rPr>
        <w:t xml:space="preserve"> Smlouvy), které jsou součástí předmětu dodávky a jsou chráněné právem z průmyslového nebo jiného duševního vlastnictví,</w:t>
      </w:r>
      <w:r w:rsidRPr="00493857">
        <w:rPr>
          <w:rFonts w:ascii="Arial" w:hAnsi="Arial" w:cs="Arial"/>
          <w:bCs/>
        </w:rPr>
        <w:t xml:space="preserve"> </w:t>
      </w:r>
      <w:r w:rsidRPr="00B97C6B">
        <w:rPr>
          <w:rFonts w:ascii="Arial" w:hAnsi="Arial" w:cs="Arial"/>
          <w:bCs/>
        </w:rPr>
        <w:t>a to aniž by byl kupující povinen za toto užívání hradit jakoukoli odměnu nad rámec kupní ceny dle čl. 4</w:t>
      </w:r>
      <w:r w:rsidRPr="00B97C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či si zajišťovat výslovný souhlas.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 xml:space="preserve">V případě, že software porušuje nebo poruší práva třetích osob, prodávající odškodní a na vlastní náklady bude </w:t>
      </w:r>
      <w:r>
        <w:rPr>
          <w:rFonts w:ascii="Arial" w:hAnsi="Arial" w:cs="Arial"/>
          <w:szCs w:val="22"/>
        </w:rPr>
        <w:t xml:space="preserve">i v případě toliko domnělého porušení </w:t>
      </w:r>
      <w:r w:rsidRPr="00B97C6B">
        <w:rPr>
          <w:rFonts w:ascii="Arial" w:hAnsi="Arial" w:cs="Arial"/>
          <w:szCs w:val="22"/>
        </w:rPr>
        <w:t>bránit kupujícího, pokud jej k tomu zmocní, proti všem nárokům z porušení vlastnických práv a práv duševního vlastnictví, uplatněných třetí osobou, které mohou vyplynout z užití plnění</w:t>
      </w:r>
      <w:r>
        <w:rPr>
          <w:rFonts w:ascii="Arial" w:hAnsi="Arial" w:cs="Arial"/>
          <w:szCs w:val="22"/>
        </w:rPr>
        <w:t>,</w:t>
      </w:r>
      <w:r w:rsidRPr="00B97C6B">
        <w:rPr>
          <w:rFonts w:ascii="Arial" w:hAnsi="Arial" w:cs="Arial"/>
          <w:szCs w:val="22"/>
        </w:rPr>
        <w:t xml:space="preserve"> a dále zaplatí vzniklou škodu a náklady, včetně nákladů právního zastoupení.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9" w:name="_Ref357438194"/>
      <w:r w:rsidRPr="00B97C6B">
        <w:rPr>
          <w:rFonts w:ascii="Arial" w:hAnsi="Arial" w:cs="Arial"/>
        </w:rPr>
        <w:t xml:space="preserve">Prodávající je povinen předat kupujícímu společně se zbožím veškerou dokumentaci, </w:t>
      </w:r>
      <w:r w:rsidRPr="00B97C6B">
        <w:rPr>
          <w:rFonts w:ascii="Arial" w:hAnsi="Arial" w:cs="Arial"/>
          <w:szCs w:val="22"/>
          <w:lang w:eastAsia="en-US"/>
        </w:rPr>
        <w:t>doklady,</w:t>
      </w:r>
      <w:r w:rsidRPr="00B97C6B">
        <w:rPr>
          <w:rFonts w:ascii="Arial" w:hAnsi="Arial" w:cs="Arial"/>
          <w:szCs w:val="22"/>
        </w:rPr>
        <w:t xml:space="preserve"> záruční listy, technické a uživatelské manuály a jiné dokumenty</w:t>
      </w:r>
      <w:r w:rsidRPr="00B97C6B">
        <w:rPr>
          <w:rFonts w:ascii="Arial" w:hAnsi="Arial" w:cs="Arial"/>
        </w:rPr>
        <w:t>, které se ke zboží vztahují, a které jsou potřebné k převzetí a užívání zboží.</w:t>
      </w:r>
      <w:bookmarkEnd w:id="9"/>
      <w:r w:rsidRPr="00B97C6B">
        <w:rPr>
          <w:rFonts w:ascii="Arial" w:hAnsi="Arial" w:cs="Arial"/>
        </w:rPr>
        <w:t xml:space="preserve"> Prodávající je povinen předat kupujícímu společně se zbožím licenční podmínky pro užívání software, je-li tento součástí dodávaného zboží</w:t>
      </w:r>
      <w:r>
        <w:rPr>
          <w:rFonts w:ascii="Arial" w:hAnsi="Arial" w:cs="Arial"/>
        </w:rPr>
        <w:t xml:space="preserve">, a seznam předmětů duševního vlastnictví, kterých se Smlouva týká </w:t>
      </w:r>
      <w:r w:rsidRPr="00B97C6B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Pro případ, že bude kupující požádán o poskytnutí informace podle zákona č. 106/1999 Sb., o svobodném přístupu k informacím, ve znění pozdějších předpisů, a požadovaná informace bude obchodním tajemstvím prodávajícího dle § 504 občanského zákoníku, souhlasí prodávající s tím, aby kupující takovou informaci poskytl, a to bez jakýchkoliv dalších podmínek.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Prodávající je povinen </w:t>
      </w:r>
      <w:r w:rsidRPr="00B97C6B">
        <w:rPr>
          <w:rFonts w:ascii="Arial" w:hAnsi="Arial" w:cs="Arial"/>
          <w:szCs w:val="22"/>
        </w:rPr>
        <w:t>upozorňovat kupujícího včas na všechny hrozící vady svého plnění, jakož i poskytovat kupujícímu veškeré informace, které jsou pro plnění Smlouvy nezbytné.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Prodávající je povinen </w:t>
      </w:r>
      <w:r w:rsidRPr="00B97C6B">
        <w:rPr>
          <w:rFonts w:ascii="Arial" w:hAnsi="Arial" w:cs="Arial"/>
          <w:szCs w:val="22"/>
        </w:rPr>
        <w:t>neprodleně oznámit písemnou formou kupujícímu překážky, které mu brání v plnění předmětu Smlouvy a výkonu dalších činností souvisejících s plněním předmětu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bCs/>
        </w:rPr>
        <w:t>Prodávající je podle ustanovení § 2 písm. č) zákona č. 320/2001 Sb., o finanční kontrole ve veřejné správě a o změně některých zákonů (zákon o finanční kontrole), ve znění pozdějších předpisů, osobou povinnou spolupůsobit při výkonu finanční kontroly prováděné souvislosti s úhradou zboží nebo služeb z veřejných rozpočtů.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 výslovně uvádějí, že při poskytování plnění dle této Smlouvy prostřednictvím jakékoliv třetí osoby dle tohoto odstavce má prodávající odpovědnost, jako by plnění poskytoval sám.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PRÁVA A POVINNOSTI KUPUJÍCÍHO 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Kupující je povinen zaplatit prodávajícímu kupní cenu na základě daňového dokladu </w:t>
      </w:r>
      <w:r w:rsidRPr="00B97C6B">
        <w:rPr>
          <w:rFonts w:ascii="Arial" w:hAnsi="Arial" w:cs="Arial"/>
        </w:rPr>
        <w:noBreakHyphen/>
        <w:t> faktury vystavené prodávajícím a v termínu splatnosti určeném Smlouvou.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Kupující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>je povinen prohlédnout zboží podle možností co nejdříve po přechodu nebezpečí škody na zboží, či zařídit prohlédnutí zboží v době přechodu nebezpečí škody na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lastRenderedPageBreak/>
        <w:t>Kupující není povinen dodané zboží převzít, pouze pokud neodpovídá kvalitativně, druhově či množstvím požadavkům stanoveným touto Smlouvou, neodpovídá stanovený způsob balení nebo je obal poškozen.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je zboží dodáno řádně a včas dle údajů stanovených v této Smlouvě, je kupující povinen potvrdit převzetí zboží na dodacím listu, a to tím způsobem, že na dodací list připojí otisk razítka kupujícího a svůj podpis.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PŘECHOD VLASTNICTVÍ A NEBEZPEČÍ ŠKODY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  <w:lang w:eastAsia="en-US"/>
        </w:rPr>
        <w:t xml:space="preserve">Vlastnictví ke zboží dodanému na základě této Smlouvy </w:t>
      </w:r>
      <w:r w:rsidR="00CB5F79">
        <w:rPr>
          <w:rFonts w:ascii="Arial" w:hAnsi="Arial" w:cs="Arial"/>
          <w:szCs w:val="22"/>
        </w:rPr>
        <w:t>přechází na </w:t>
      </w:r>
      <w:r w:rsidRPr="00B97C6B">
        <w:rPr>
          <w:rFonts w:ascii="Arial" w:hAnsi="Arial" w:cs="Arial"/>
          <w:szCs w:val="22"/>
        </w:rPr>
        <w:t>kupujícího okamžikem podpisu protokolu o předání a převzetí předmětu plnění (dodacího listu) oprávněným zaměstnancem kupujícího. Tímto okamžikem taktéž přechází na kupujícího nebezpečí škody na dodaném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Do okamžiku nabytí vlastnického práva uděluje prodávající kupujícímu právo dodané zboží užívat v rozsahu a způsobem, jenž vyplývá z účelu této Smlouvy, a to bez vzniku jakýchkoliv dodatečných finančních nároků nad rámec ceny sjednané v této Smlouvě. Užívání zboží nezpůsobuje fikci převzetí zboží ani podpisu předávacího protokolu.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10" w:name="_Ref357095344"/>
      <w:r w:rsidRPr="00B97C6B">
        <w:rPr>
          <w:rFonts w:ascii="Arial" w:hAnsi="Arial" w:cs="Arial"/>
          <w:szCs w:val="22"/>
        </w:rPr>
        <w:t>Prodávající odpovídá za vadu, kterou má zboží v okamžiku, kdy přechází nebezpečí škody na zboží na kupujícího, i když se vada stane zjevnou až po tomto okamžiku.</w:t>
      </w:r>
      <w:bookmarkEnd w:id="10"/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 xml:space="preserve">Prodávající rovněž odpovídá za jakoukoli vadu, jež vznikne po okamžiku uvedeném v odstavci </w:t>
      </w:r>
      <w:r>
        <w:fldChar w:fldCharType="begin"/>
      </w:r>
      <w:r>
        <w:instrText xml:space="preserve"> REF _Ref357095344 \r \h  \* MERGEFORMAT </w:instrText>
      </w:r>
      <w:r>
        <w:fldChar w:fldCharType="separate"/>
      </w:r>
      <w:ins w:id="11" w:author="Najmanová Alena Ing. (MPSV)" w:date="2016-12-28T09:57:00Z">
        <w:r w:rsidR="0078106E" w:rsidRPr="0078106E">
          <w:rPr>
            <w:rFonts w:ascii="Arial" w:hAnsi="Arial" w:cs="Arial"/>
            <w:szCs w:val="22"/>
            <w:rPrChange w:id="12" w:author="Najmanová Alena Ing. (MPSV)" w:date="2016-12-28T09:57:00Z">
              <w:rPr/>
            </w:rPrChange>
          </w:rPr>
          <w:t>8.3</w:t>
        </w:r>
      </w:ins>
      <w:del w:id="13" w:author="Najmanová Alena Ing. (MPSV)" w:date="2016-12-28T09:57:00Z">
        <w:r w:rsidR="00C466A1" w:rsidRPr="00C466A1" w:rsidDel="0078106E">
          <w:rPr>
            <w:rFonts w:ascii="Arial" w:hAnsi="Arial" w:cs="Arial"/>
            <w:szCs w:val="22"/>
          </w:rPr>
          <w:delText>8.3</w:delText>
        </w:r>
      </w:del>
      <w:r>
        <w:fldChar w:fldCharType="end"/>
      </w:r>
      <w:r w:rsidRPr="00B97C6B">
        <w:rPr>
          <w:rFonts w:ascii="Arial" w:hAnsi="Arial" w:cs="Arial"/>
          <w:szCs w:val="22"/>
        </w:rPr>
        <w:t xml:space="preserve"> tohoto článku, jestliže je způsobena porušením povinností prodávajícího.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Dodá-li prodávající zboží ve větším množ</w:t>
      </w:r>
      <w:r w:rsidR="00CB5F79">
        <w:rPr>
          <w:rFonts w:ascii="Arial" w:hAnsi="Arial" w:cs="Arial"/>
          <w:szCs w:val="22"/>
        </w:rPr>
        <w:t>ství než stanoví tato Smlouva a </w:t>
      </w:r>
      <w:r w:rsidRPr="00B97C6B">
        <w:rPr>
          <w:rFonts w:ascii="Arial" w:hAnsi="Arial" w:cs="Arial"/>
          <w:szCs w:val="22"/>
        </w:rPr>
        <w:t>kupující jej bez zbytečného odkladu neodmítne, nedojde mezi stranami k uzavření Smlouvy ohledně tohoto navíc dodaného zboží.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VADY ZBOŽÍ A ZÁRUČNÍ DOBA</w:t>
      </w:r>
    </w:p>
    <w:p w:rsidR="00771955" w:rsidRPr="0052683C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14" w:name="_Ref368041451"/>
      <w:bookmarkStart w:id="15" w:name="_Ref384315824"/>
      <w:bookmarkStart w:id="16" w:name="_Ref384318431"/>
      <w:r w:rsidRPr="00B97C6B">
        <w:rPr>
          <w:rFonts w:ascii="Arial" w:hAnsi="Arial" w:cs="Arial"/>
        </w:rPr>
        <w:t xml:space="preserve">Prodávající poskytuje na zboží záruku za </w:t>
      </w:r>
      <w:r w:rsidRPr="0052683C">
        <w:rPr>
          <w:rFonts w:ascii="Arial" w:hAnsi="Arial" w:cs="Arial"/>
        </w:rPr>
        <w:t xml:space="preserve">jakost v délce </w:t>
      </w:r>
      <w:r w:rsidR="008C092D" w:rsidRPr="00100216">
        <w:rPr>
          <w:rFonts w:ascii="Arial" w:hAnsi="Arial" w:cs="Arial"/>
        </w:rPr>
        <w:t>čtyř</w:t>
      </w:r>
      <w:r w:rsidRPr="00100216">
        <w:rPr>
          <w:rFonts w:ascii="Arial" w:hAnsi="Arial" w:cs="Arial"/>
        </w:rPr>
        <w:t xml:space="preserve"> (</w:t>
      </w:r>
      <w:r w:rsidR="008C092D" w:rsidRPr="00100216">
        <w:rPr>
          <w:rFonts w:ascii="Arial" w:hAnsi="Arial" w:cs="Arial"/>
        </w:rPr>
        <w:t>4</w:t>
      </w:r>
      <w:r w:rsidRPr="00100216">
        <w:rPr>
          <w:rFonts w:ascii="Arial" w:hAnsi="Arial" w:cs="Arial"/>
        </w:rPr>
        <w:t>) let</w:t>
      </w:r>
      <w:r w:rsidRPr="0052683C">
        <w:rPr>
          <w:rFonts w:ascii="Arial" w:hAnsi="Arial" w:cs="Arial"/>
        </w:rPr>
        <w:t xml:space="preserve"> a v této záruční době se zavazuje poskytovat služ</w:t>
      </w:r>
      <w:r w:rsidR="008C092D" w:rsidRPr="00DE4372">
        <w:rPr>
          <w:rFonts w:ascii="Arial" w:hAnsi="Arial" w:cs="Arial"/>
        </w:rPr>
        <w:t>by bezplatného odstraňování vad </w:t>
      </w:r>
      <w:r w:rsidRPr="00DE4372">
        <w:rPr>
          <w:rFonts w:ascii="Arial" w:hAnsi="Arial" w:cs="Arial"/>
        </w:rPr>
        <w:t>(dále také jen „záruční servis“). Záruční doba počíná běžet ode dne převzetí zboží oprávněným zaměstnancem v místě plně</w:t>
      </w:r>
      <w:r w:rsidRPr="0052683C">
        <w:rPr>
          <w:rFonts w:ascii="Arial" w:hAnsi="Arial" w:cs="Arial"/>
        </w:rPr>
        <w:t>ní</w:t>
      </w:r>
      <w:bookmarkEnd w:id="14"/>
      <w:r w:rsidRPr="0052683C">
        <w:rPr>
          <w:rFonts w:ascii="Arial" w:hAnsi="Arial" w:cs="Arial"/>
        </w:rPr>
        <w:t>.</w:t>
      </w:r>
      <w:bookmarkEnd w:id="15"/>
      <w:r w:rsidRPr="0052683C">
        <w:rPr>
          <w:rFonts w:ascii="Arial" w:hAnsi="Arial" w:cs="Arial"/>
        </w:rPr>
        <w:t xml:space="preserve"> Maximální doba odezvy a doba opravy na požadavek kupujícího v rámci záručního servisu je stanovena následně v návaznosti na jednotlivé typy závad: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737" w:firstLine="679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Pro kritické závady (plná nefunkčnost systému nebo nedostupnost dat)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30 minut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 xml:space="preserve">max. </w:t>
      </w:r>
      <w:r w:rsidR="00687561" w:rsidRPr="00100216">
        <w:rPr>
          <w:rFonts w:ascii="Arial" w:hAnsi="Arial" w:cs="Arial"/>
          <w:lang w:eastAsia="en-US"/>
        </w:rPr>
        <w:t>6</w:t>
      </w:r>
      <w:r w:rsidRPr="00100216">
        <w:rPr>
          <w:rFonts w:ascii="Arial" w:hAnsi="Arial" w:cs="Arial"/>
          <w:lang w:eastAsia="en-US"/>
        </w:rPr>
        <w:t xml:space="preserve"> hodiny</w:t>
      </w:r>
    </w:p>
    <w:p w:rsidR="00771955" w:rsidRPr="00100216" w:rsidRDefault="00771955" w:rsidP="00CB5F79">
      <w:pPr>
        <w:pStyle w:val="RLTextlnkuslovan"/>
        <w:numPr>
          <w:ilvl w:val="0"/>
          <w:numId w:val="0"/>
        </w:numPr>
        <w:ind w:left="1416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Závažné závady způsobující omezení výkonosti nebo jiným závažným způsobem limitují využitelnost řešení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60 minut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>max. 24 hodin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737" w:firstLine="679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Ostatní závady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lastRenderedPageBreak/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4 hodiny</w:t>
      </w:r>
    </w:p>
    <w:p w:rsidR="00771955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>max. následující pracovní den</w:t>
      </w:r>
    </w:p>
    <w:p w:rsidR="00A32432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Odezvou na požadavek je přitom myšleno zaevidování požadavku kupujícího ze strany prodávajícího a stanovení termínu jeho řešení </w:t>
      </w:r>
      <w:r>
        <w:rPr>
          <w:rFonts w:ascii="Arial" w:hAnsi="Arial" w:cs="Arial"/>
        </w:rPr>
        <w:t>v souladu s klasifikací závady a pro ni stanoveným maximální délkou pro dokončení opravy stanovenou výše.</w:t>
      </w:r>
      <w:r w:rsidRPr="00B97C6B">
        <w:rPr>
          <w:rFonts w:ascii="Arial" w:hAnsi="Arial" w:cs="Arial"/>
        </w:rPr>
        <w:t xml:space="preserve"> </w:t>
      </w:r>
    </w:p>
    <w:p w:rsidR="00A32432" w:rsidRDefault="00A32432" w:rsidP="001F28C0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</w:rPr>
      </w:pPr>
      <w:r>
        <w:rPr>
          <w:rFonts w:ascii="Arial" w:hAnsi="Arial" w:cs="Arial"/>
        </w:rPr>
        <w:t xml:space="preserve">Maximální dobu odezvy na požadavek </w:t>
      </w:r>
      <w:r w:rsidRPr="00A32432">
        <w:rPr>
          <w:rFonts w:ascii="Arial" w:hAnsi="Arial" w:cs="Arial"/>
        </w:rPr>
        <w:t xml:space="preserve">kupujícího v rámci záručního servisu </w:t>
      </w:r>
      <w:r>
        <w:rPr>
          <w:rFonts w:ascii="Arial" w:hAnsi="Arial" w:cs="Arial"/>
        </w:rPr>
        <w:t>je prodávající povinen dodržet v souladu s čl. 16.5. v pracovní dny v době od 8 </w:t>
      </w:r>
      <w:r w:rsidRPr="00A32432">
        <w:rPr>
          <w:rFonts w:ascii="Arial" w:hAnsi="Arial" w:cs="Arial"/>
        </w:rPr>
        <w:t>hod do 16 hod.</w:t>
      </w:r>
    </w:p>
    <w:p w:rsidR="00771955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Záruční servis bude poskytován osobami, které jsou výrobcem dodávaného zboží k poskytování tohoto servisu certifikovány, a to v</w:t>
      </w:r>
      <w:r>
        <w:rPr>
          <w:rFonts w:ascii="Arial" w:hAnsi="Arial" w:cs="Arial"/>
        </w:rPr>
        <w:t> míst</w:t>
      </w:r>
      <w:r w:rsidR="008C092D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 plnění uveden</w:t>
      </w:r>
      <w:r w:rsidR="008C092D">
        <w:rPr>
          <w:rFonts w:ascii="Arial" w:hAnsi="Arial" w:cs="Arial"/>
        </w:rPr>
        <w:t>ém</w:t>
      </w:r>
      <w:r>
        <w:rPr>
          <w:rFonts w:ascii="Arial" w:hAnsi="Arial" w:cs="Arial"/>
        </w:rPr>
        <w:t xml:space="preserve"> v  čl. 5. Smlouvy</w:t>
      </w:r>
      <w:r w:rsidRPr="00B97C6B">
        <w:rPr>
          <w:rFonts w:ascii="Arial" w:hAnsi="Arial" w:cs="Arial"/>
        </w:rPr>
        <w:t>.</w:t>
      </w:r>
      <w:bookmarkEnd w:id="16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Prodávající zajistí v souvislosti s poskytováním záručního servisu registraci kupujícího v příslušné databázi výrobce zboží tak, aby byl kupující oprávněn k technické podpoře v České republice přímo ze strany tohoto výrobce či jeho servisních partnerů. Prodávající je povinen zajistit kupujícímu technickou podporu výrobce či jeho servisních partnerů po uplynutí záruční doby dle odst. </w:t>
      </w:r>
      <w:r>
        <w:fldChar w:fldCharType="begin"/>
      </w:r>
      <w:r>
        <w:instrText xml:space="preserve"> REF _Ref384315824 \r \h  \* MERGEFORMAT </w:instrText>
      </w:r>
      <w:r>
        <w:fldChar w:fldCharType="separate"/>
      </w:r>
      <w:ins w:id="17" w:author="Najmanová Alena Ing. (MPSV)" w:date="2016-12-28T09:57:00Z">
        <w:r w:rsidR="0078106E" w:rsidRPr="0078106E">
          <w:rPr>
            <w:rFonts w:ascii="Arial" w:hAnsi="Arial" w:cs="Arial"/>
            <w:rPrChange w:id="18" w:author="Najmanová Alena Ing. (MPSV)" w:date="2016-12-28T09:57:00Z">
              <w:rPr/>
            </w:rPrChange>
          </w:rPr>
          <w:t>9.1</w:t>
        </w:r>
      </w:ins>
      <w:del w:id="19" w:author="Najmanová Alena Ing. (MPSV)" w:date="2016-12-28T09:57:00Z">
        <w:r w:rsidR="00C466A1" w:rsidRPr="00C466A1" w:rsidDel="0078106E">
          <w:rPr>
            <w:rFonts w:ascii="Arial" w:hAnsi="Arial" w:cs="Arial"/>
          </w:rPr>
          <w:delText>9.1</w:delText>
        </w:r>
      </w:del>
      <w:r>
        <w:fldChar w:fldCharType="end"/>
      </w:r>
      <w:r w:rsidRPr="00B97C6B">
        <w:rPr>
          <w:rFonts w:ascii="Arial" w:hAnsi="Arial" w:cs="Arial"/>
        </w:rPr>
        <w:t xml:space="preserve"> Smlouvy, a to minimálně 2 roky od jejího skončení. Tímto ustanovením není dotčena povinnost prodávajícího poskytovat kupujícímu záruční servis dle odst. 9.1 v plném rozsahu.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kupující zjistí, že zboží má vady, je povinen bez zbytečného odkladu, nejpozději však do deseti (10) pracovních dnů poté, kdy kupující, vady zjistil, podat prodávajícímu o těchto vadách zprávu, a to písemně, e-mailem či faxem. Uvedené platí i pro zjevné vady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je dodáno zboží s vadami, či se na zboží takové vady vyskytnou, je prodávající povinen vady odstranit dodáním náhradního zboží za zboží vadné, či pokud kupující takový požadavek uvede v oznámení vad, přiměřenou slevou z kupní ceny.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20" w:name="_Ref357438136"/>
      <w:r w:rsidRPr="00D1687C">
        <w:rPr>
          <w:rFonts w:ascii="Arial" w:hAnsi="Arial" w:cs="Arial"/>
          <w:szCs w:val="22"/>
        </w:rPr>
        <w:t>Prodávající je v rámci záručního servisu povinen odstranit vady zboží dle</w:t>
      </w:r>
      <w:r w:rsidR="0052683C">
        <w:rPr>
          <w:rFonts w:ascii="Arial" w:hAnsi="Arial" w:cs="Arial"/>
          <w:szCs w:val="22"/>
        </w:rPr>
        <w:t> </w:t>
      </w:r>
      <w:r w:rsidR="00EA3BBD">
        <w:rPr>
          <w:rFonts w:ascii="Arial" w:hAnsi="Arial" w:cs="Arial"/>
          <w:szCs w:val="22"/>
        </w:rPr>
        <w:t>odst. 9.1</w:t>
      </w:r>
      <w:r w:rsidRPr="00330CAB">
        <w:rPr>
          <w:rFonts w:ascii="Arial" w:hAnsi="Arial" w:cs="Arial"/>
          <w:szCs w:val="22"/>
        </w:rPr>
        <w:t xml:space="preserve">. </w:t>
      </w:r>
      <w:bookmarkEnd w:id="20"/>
    </w:p>
    <w:p w:rsidR="0052683C" w:rsidRDefault="0052683C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5C2594">
        <w:rPr>
          <w:rFonts w:ascii="Arial" w:hAnsi="Arial" w:cs="Arial"/>
          <w:szCs w:val="22"/>
          <w:lang w:eastAsia="en-US"/>
        </w:rPr>
        <w:t>Smluvní strany se dohodly, že vady paměťových médií a jiných nosičů informací (dále jen „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média“), která jsou součástí </w:t>
      </w:r>
      <w:r>
        <w:rPr>
          <w:rFonts w:ascii="Arial" w:hAnsi="Arial" w:cs="Arial"/>
          <w:szCs w:val="22"/>
          <w:lang w:eastAsia="en-US"/>
        </w:rPr>
        <w:t>zboží dodaného</w:t>
      </w:r>
      <w:r w:rsidRPr="005C2594">
        <w:rPr>
          <w:rFonts w:ascii="Arial" w:hAnsi="Arial" w:cs="Arial"/>
          <w:szCs w:val="22"/>
          <w:lang w:eastAsia="en-US"/>
        </w:rPr>
        <w:t xml:space="preserve"> dle této </w:t>
      </w:r>
      <w:r>
        <w:rPr>
          <w:rFonts w:ascii="Arial" w:hAnsi="Arial" w:cs="Arial"/>
          <w:szCs w:val="22"/>
          <w:lang w:eastAsia="en-US"/>
        </w:rPr>
        <w:t>S</w:t>
      </w:r>
      <w:r w:rsidRPr="005C2594">
        <w:rPr>
          <w:rFonts w:ascii="Arial" w:hAnsi="Arial" w:cs="Arial"/>
          <w:szCs w:val="22"/>
          <w:lang w:eastAsia="en-US"/>
        </w:rPr>
        <w:t xml:space="preserve">mlouvy, Prodávající bude odstraňovat pouze v </w:t>
      </w:r>
      <w:r>
        <w:rPr>
          <w:rFonts w:ascii="Arial" w:hAnsi="Arial" w:cs="Arial"/>
          <w:szCs w:val="22"/>
          <w:lang w:eastAsia="en-US"/>
        </w:rPr>
        <w:t>místě plnění, popř. v </w:t>
      </w:r>
      <w:r w:rsidRPr="005C2594">
        <w:rPr>
          <w:rFonts w:ascii="Arial" w:hAnsi="Arial" w:cs="Arial"/>
          <w:szCs w:val="22"/>
          <w:lang w:eastAsia="en-US"/>
        </w:rPr>
        <w:t xml:space="preserve">jiném místě určeným Kupujícím. Z důvodu ochrany dat se </w:t>
      </w:r>
      <w:r>
        <w:rPr>
          <w:rFonts w:ascii="Arial" w:hAnsi="Arial" w:cs="Arial"/>
          <w:szCs w:val="22"/>
          <w:lang w:eastAsia="en-US"/>
        </w:rPr>
        <w:t>s</w:t>
      </w:r>
      <w:r w:rsidRPr="005C2594">
        <w:rPr>
          <w:rFonts w:ascii="Arial" w:hAnsi="Arial" w:cs="Arial"/>
          <w:szCs w:val="22"/>
          <w:lang w:eastAsia="en-US"/>
        </w:rPr>
        <w:t xml:space="preserve">mluvní strany dohody, že v případech, kdy vady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aměťových médií nebude možné odstranit na místě, Prodávající se zavazuje dodat v rámci záruky nová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 (odpovídající kvalitativně a funkčně těm, na kterých se vyskytla vada), aniž by měl nárok na vydání vadných. V takových případech se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rodávající zavazuje dodat nová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 dle předchozí věty ve lhůtě 3 pracovních dnů od </w:t>
      </w:r>
      <w:r>
        <w:rPr>
          <w:rFonts w:ascii="Arial" w:hAnsi="Arial" w:cs="Arial"/>
          <w:szCs w:val="22"/>
          <w:lang w:eastAsia="en-US"/>
        </w:rPr>
        <w:t>odezvy na požadavek dle odst. 9.1.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V případě dodání náhradního zboží je kupující povinen vrátit zboží původně dodané ve stavu, v jakém mu bylo dodáno s přihlédnutím k běžnému opotřebení, s výjimkou obalů.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Nároky z vad zboží se nedotýkají nároku kupujícího na náhradu škody nebo na smluvní pokutu.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bookmarkStart w:id="21" w:name="_Ref369121133"/>
      <w:r w:rsidRPr="00B97C6B">
        <w:rPr>
          <w:rFonts w:ascii="Arial" w:hAnsi="Arial" w:cs="Arial"/>
          <w:szCs w:val="22"/>
        </w:rPr>
        <w:lastRenderedPageBreak/>
        <w:t>OCHRANA INFORMACÍ</w:t>
      </w:r>
      <w:bookmarkEnd w:id="21"/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Smluvní strany jsou si vědomy toho, že v rámci plnění závazků z této Smlouvy: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B97C6B">
        <w:rPr>
          <w:rFonts w:ascii="Arial" w:hAnsi="Arial" w:cs="Arial"/>
        </w:rPr>
        <w:t>si mohou vzájemně vědomě nebo opominutím poskytnout informace, které budou považovány za důvěrné (dále jen „důvěrné informace“),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B97C6B">
        <w:rPr>
          <w:rFonts w:ascii="Arial" w:hAnsi="Arial" w:cs="Arial"/>
        </w:rPr>
        <w:t>mohou jejich zaměstnanci a osoby v obdobném postavení získat vědomou činností druhé strany nebo i jejím opominutím přístup k důvěrným informacím druhé strany.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22" w:name="_Ref202765128"/>
      <w:r w:rsidRPr="00B97C6B">
        <w:rPr>
          <w:rFonts w:ascii="Arial" w:hAnsi="Arial" w:cs="Arial"/>
          <w:szCs w:val="22"/>
        </w:rPr>
        <w:t>Smluvní strany se zavazují, že žádná z nich nezpřístupní třetí osobě důvěrné informace, které při plnění této Smlouvy získala od druhé smluvní strany.</w:t>
      </w:r>
      <w:bookmarkEnd w:id="22"/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23" w:name="_Ref225082917"/>
      <w:r w:rsidRPr="00B97C6B">
        <w:rPr>
          <w:rFonts w:ascii="Arial" w:hAnsi="Arial" w:cs="Arial"/>
          <w:szCs w:val="22"/>
        </w:rPr>
        <w:t>Za třetí osoby podle odst. 10.2 této Smlouvy se nepovažují:</w:t>
      </w:r>
      <w:bookmarkEnd w:id="23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24" w:name="_Ref202766324"/>
      <w:r w:rsidRPr="00B97C6B">
        <w:rPr>
          <w:rFonts w:ascii="Arial" w:hAnsi="Arial" w:cs="Arial"/>
          <w:szCs w:val="22"/>
        </w:rPr>
        <w:t>zaměstnanci smluvních stran a osoby v obdobném postavení,</w:t>
      </w:r>
      <w:bookmarkEnd w:id="24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25" w:name="_Ref202766325"/>
      <w:r w:rsidRPr="00B97C6B">
        <w:rPr>
          <w:rFonts w:ascii="Arial" w:hAnsi="Arial" w:cs="Arial"/>
          <w:szCs w:val="22"/>
        </w:rPr>
        <w:t>orgány smluvních stran a jejich členové,</w:t>
      </w:r>
      <w:bookmarkEnd w:id="25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26" w:name="_Ref202766329"/>
      <w:r w:rsidRPr="00B97C6B">
        <w:rPr>
          <w:rFonts w:ascii="Arial" w:hAnsi="Arial" w:cs="Arial"/>
          <w:szCs w:val="22"/>
        </w:rPr>
        <w:t>ve vztahu k důvěrným informacím kupujícího subdodavatelé prodávajícího,</w:t>
      </w:r>
      <w:bookmarkEnd w:id="26"/>
    </w:p>
    <w:p w:rsidR="00771955" w:rsidRPr="00B97C6B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za předpokladu, že se podílejí na plnění této Smlouvy nebo na plnění spojeném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Bez ohledu na výše uvedená ustanovení se za důvěrné nepovažují informace, které: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se staly veřejně známými, aniž by jejich zveřejněním došlo k porušení závazků přijímající smluvní strany či právních předpisů,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jsou výsledkem postupu, při kterém k nim přijímající strana dospěje nezávisle a je to schopna doložit svými záznamy nebo důvěrnými informacemi třetí strany,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mají být zpřístupněny, vyžaduje-li to zákon či jiný právní předpis včetně práva EU nebo závazné rozhodnutí oprávněného orgánu veřejné moci,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po podpisu této Smlouvy poskytne přijímající straně třetí osoba, jež není omezena v takovém nakládání s informacemi.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  <w:szCs w:val="22"/>
        </w:rPr>
        <w:t>Za porušení povinnosti mlčenlivosti smluvní stranou se považují též případy, kdy tuto povinnost poruší kterákoliv z osob uvedených v odst. 10.3 této Smlouvy, které daná smluvní strana poskytla důvěrné informace druhé smluvní strany.</w:t>
      </w:r>
    </w:p>
    <w:p w:rsidR="00771955" w:rsidRPr="00306066" w:rsidRDefault="00771955" w:rsidP="00771955">
      <w:pPr>
        <w:pStyle w:val="RLTextlnkuslovan"/>
        <w:rPr>
          <w:rFonts w:ascii="Arial" w:hAnsi="Arial" w:cs="Arial"/>
        </w:rPr>
      </w:pPr>
      <w:bookmarkStart w:id="27" w:name="_Ref224730501"/>
      <w:r w:rsidRPr="00B97C6B">
        <w:rPr>
          <w:rFonts w:ascii="Arial" w:hAnsi="Arial" w:cs="Arial"/>
          <w:szCs w:val="22"/>
        </w:rPr>
        <w:t xml:space="preserve">Poruší-li prodávající povinnosti vyplývající z této Smlouvy ohledně ochrany důvěrných informací, je povinen zaplatit kupujícímu smluvní pokutu ve výši </w:t>
      </w:r>
      <w:r w:rsidRPr="00B97C6B">
        <w:rPr>
          <w:rFonts w:ascii="Arial" w:hAnsi="Arial" w:cs="Arial"/>
        </w:rPr>
        <w:lastRenderedPageBreak/>
        <w:t>50.000,- Kč (slovy: padesát tisíc korun českých)</w:t>
      </w:r>
      <w:r w:rsidRPr="00B97C6B">
        <w:rPr>
          <w:rFonts w:ascii="Arial" w:hAnsi="Arial" w:cs="Arial"/>
          <w:szCs w:val="22"/>
        </w:rPr>
        <w:t xml:space="preserve"> za každé porušení takové povinnosti.</w:t>
      </w:r>
      <w:bookmarkEnd w:id="27"/>
      <w:r w:rsidRPr="00B97C6B">
        <w:rPr>
          <w:rFonts w:ascii="Arial" w:hAnsi="Arial" w:cs="Arial"/>
          <w:szCs w:val="22"/>
        </w:rPr>
        <w:t xml:space="preserve"> </w:t>
      </w:r>
      <w:r w:rsidRPr="00B97C6B">
        <w:rPr>
          <w:rFonts w:ascii="Arial" w:hAnsi="Arial" w:cs="Arial"/>
          <w:bCs/>
        </w:rPr>
        <w:t>Zaplacením smluvní pokuty není dotčeno právo kupujícího na náhradu škody v plném rozsahu.</w:t>
      </w:r>
    </w:p>
    <w:p w:rsidR="00776851" w:rsidRPr="00776851" w:rsidRDefault="00771955" w:rsidP="0028171E">
      <w:pPr>
        <w:pStyle w:val="RLTextlnkuslovan"/>
        <w:rPr>
          <w:rFonts w:ascii="Arial" w:hAnsi="Arial" w:cs="Arial"/>
        </w:rPr>
      </w:pPr>
      <w:r w:rsidRPr="0028171E">
        <w:rPr>
          <w:rFonts w:ascii="Arial" w:hAnsi="Arial" w:cs="Arial"/>
          <w:szCs w:val="22"/>
        </w:rPr>
        <w:t xml:space="preserve">Ukončení účinnosti této Smlouvy z jakéhokoliv důvodu se nedotkne ustanovení tohoto článku </w:t>
      </w:r>
      <w:r w:rsidRPr="00776851">
        <w:rPr>
          <w:rFonts w:ascii="Arial" w:hAnsi="Arial" w:cs="Arial"/>
        </w:rPr>
        <w:t>10</w:t>
      </w:r>
      <w:r w:rsidRPr="00776851">
        <w:rPr>
          <w:rFonts w:ascii="Arial" w:hAnsi="Arial" w:cs="Arial"/>
          <w:szCs w:val="22"/>
        </w:rPr>
        <w:t xml:space="preserve"> této Smlouvy a jejich účinnost přetrvá i po ukončení účinnosti této Smlouvy.</w:t>
      </w:r>
    </w:p>
    <w:p w:rsidR="00776851" w:rsidRPr="00776851" w:rsidRDefault="002D7D11" w:rsidP="00776851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776851">
        <w:rPr>
          <w:rFonts w:ascii="Arial" w:hAnsi="Arial" w:cs="Arial"/>
        </w:rPr>
        <w:t xml:space="preserve"> </w:t>
      </w:r>
      <w:r w:rsidR="00776851" w:rsidRPr="00776851">
        <w:rPr>
          <w:rFonts w:ascii="Arial" w:hAnsi="Arial" w:cs="Arial"/>
        </w:rPr>
        <w:t xml:space="preserve">výslovně uděluje svůj souhlas k tomu, aby </w:t>
      </w:r>
      <w:r>
        <w:rPr>
          <w:rFonts w:ascii="Arial" w:hAnsi="Arial" w:cs="Arial"/>
        </w:rPr>
        <w:t>kupující</w:t>
      </w:r>
      <w:r w:rsidR="00776851" w:rsidRPr="00776851">
        <w:rPr>
          <w:rFonts w:ascii="Arial" w:hAnsi="Arial" w:cs="Arial"/>
        </w:rPr>
        <w:t xml:space="preserve"> uveřejnil tuto Smlouvu včetně všech jejich dodatků a příloh v plném rozsahu v podepsané podobě na webových stránkách určených </w:t>
      </w:r>
      <w:r>
        <w:rPr>
          <w:rFonts w:ascii="Arial" w:hAnsi="Arial" w:cs="Arial"/>
        </w:rPr>
        <w:t>kupujícím</w:t>
      </w:r>
      <w:r w:rsidR="00776851" w:rsidRPr="00776851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SOUČINNOST A VZÁJEMNÁ KOMUNIKACE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  <w:lang w:eastAsia="en-US"/>
        </w:rPr>
        <w:t xml:space="preserve">Smluvní </w:t>
      </w:r>
      <w:r w:rsidRPr="00B97C6B">
        <w:rPr>
          <w:rFonts w:ascii="Arial" w:hAnsi="Arial" w:cs="Arial"/>
          <w:szCs w:val="22"/>
        </w:rPr>
        <w:t xml:space="preserve">strany se zavazují vzájemně spolupracovat a poskytovat si veškeré informace </w:t>
      </w:r>
      <w:r>
        <w:rPr>
          <w:rFonts w:ascii="Arial" w:hAnsi="Arial" w:cs="Arial"/>
          <w:szCs w:val="22"/>
        </w:rPr>
        <w:t xml:space="preserve">nezbytné </w:t>
      </w:r>
      <w:r w:rsidRPr="00B97C6B">
        <w:rPr>
          <w:rFonts w:ascii="Arial" w:hAnsi="Arial" w:cs="Arial"/>
          <w:szCs w:val="22"/>
        </w:rPr>
        <w:t>pro řádné plnění svých závazků vyplývajících ze Smlouvy. Smluvní strany jsou povinny informovat druhou smluvní stranu o veškerých skutečnostech, které jsou nebo mohou být důležité pro řádné plnění této Smlouvy.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NÁHRADA ŠKODY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Každá ze stran nese odpovědnost za způsobenou škodu v rámci platných právních předpisů a této Smlouvy. Obě strany se zavazují k vyvinutí maximálního úsilí k předcházení škodám a k minimalizaci vzniklých škod.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Žádná ze smluvních stran není odpovědná za škodu a není ani v prodlení, pokud k tomuto došlo v důsledku prodlení s plněním závazků druhé smluvní strany nebo v důsledku mimořádné nepředvídatelné a nepřekonatelné překážky vzniklé nezávisle na její vůli (§ 2913 občanského zákoníku, dále jen „okolnosti vylučující odpovědnost“).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 xml:space="preserve">Smluvní strany se zavazují upozornit druhou smluvní stranu bez zbytečného odkladu na vzniklé okolnosti vylučující odpovědnost bránící řádnému plnění této Smlouvy. Smluvní strany se zavazují k vyvinutí maximálního úsilí k odvrácení a překonání okolností vylučujících odpovědnost. 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bookmarkStart w:id="28" w:name="_Ref384388788"/>
      <w:r w:rsidRPr="00B97C6B">
        <w:rPr>
          <w:rFonts w:ascii="Arial" w:hAnsi="Arial" w:cs="Arial"/>
        </w:rPr>
        <w:t>SANKCE</w:t>
      </w:r>
      <w:bookmarkEnd w:id="28"/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termín dodání požadovaného zboží, je prodávající povinen uhradit a kupující je oprávněn po prodávajícím požadovat uhrazení smluvní pokuty ve výši </w:t>
      </w:r>
      <w:r w:rsidR="00D23911" w:rsidRPr="00100216">
        <w:rPr>
          <w:rFonts w:ascii="Arial" w:hAnsi="Arial" w:cs="Arial"/>
        </w:rPr>
        <w:t>25.000</w:t>
      </w:r>
      <w:r w:rsidRPr="00100216">
        <w:rPr>
          <w:rFonts w:ascii="Arial" w:hAnsi="Arial" w:cs="Arial"/>
        </w:rPr>
        <w:t xml:space="preserve">,- Kč (slovy: </w:t>
      </w:r>
      <w:r w:rsidR="00D23911" w:rsidRPr="00100216">
        <w:rPr>
          <w:rFonts w:ascii="Arial" w:hAnsi="Arial" w:cs="Arial"/>
        </w:rPr>
        <w:t>dvacet pět tisíc</w:t>
      </w:r>
      <w:r w:rsidRPr="00100216">
        <w:rPr>
          <w:rFonts w:ascii="Arial" w:hAnsi="Arial" w:cs="Arial"/>
        </w:rPr>
        <w:t xml:space="preserve"> korun českých), a to za každý i započatý den prodlení.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termín instalace požadovaného zboží, je prodávající povinen uhradit a kupující je oprávněn po prodávajícím požadovat uhrazení smluvní pokuty ve výši </w:t>
      </w:r>
      <w:r w:rsidR="00D23911" w:rsidRPr="00100216">
        <w:rPr>
          <w:rFonts w:ascii="Arial" w:hAnsi="Arial" w:cs="Arial"/>
        </w:rPr>
        <w:t>25.000</w:t>
      </w:r>
      <w:r w:rsidRPr="00100216">
        <w:rPr>
          <w:rFonts w:ascii="Arial" w:hAnsi="Arial" w:cs="Arial"/>
        </w:rPr>
        <w:t xml:space="preserve">,- Kč (slovy: </w:t>
      </w:r>
      <w:r w:rsidR="00D23911" w:rsidRPr="00100216">
        <w:rPr>
          <w:rFonts w:ascii="Arial" w:hAnsi="Arial" w:cs="Arial"/>
        </w:rPr>
        <w:t>dvacet pět tisíc</w:t>
      </w:r>
      <w:r w:rsidRPr="00100216">
        <w:rPr>
          <w:rFonts w:ascii="Arial" w:hAnsi="Arial" w:cs="Arial"/>
        </w:rPr>
        <w:t xml:space="preserve"> </w:t>
      </w:r>
      <w:proofErr w:type="spellStart"/>
      <w:r w:rsidRPr="00100216">
        <w:rPr>
          <w:rFonts w:ascii="Arial" w:hAnsi="Arial" w:cs="Arial"/>
        </w:rPr>
        <w:t>tisíc</w:t>
      </w:r>
      <w:proofErr w:type="spellEnd"/>
      <w:r w:rsidRPr="00100216">
        <w:rPr>
          <w:rFonts w:ascii="Arial" w:hAnsi="Arial" w:cs="Arial"/>
        </w:rPr>
        <w:t xml:space="preserve"> korun českých), a to za každý i započatý den prodlení.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maximální dobu odezvy na servisní požadavek kupujícího dle odst. </w:t>
      </w:r>
      <w:r w:rsidRPr="00100216">
        <w:fldChar w:fldCharType="begin"/>
      </w:r>
      <w:r w:rsidRPr="00100216">
        <w:instrText xml:space="preserve"> REF _Ref384318431 \r \h  \* MERGEFORMAT </w:instrText>
      </w:r>
      <w:r w:rsidRPr="00100216">
        <w:fldChar w:fldCharType="separate"/>
      </w:r>
      <w:ins w:id="29" w:author="Najmanová Alena Ing. (MPSV)" w:date="2016-12-28T09:57:00Z">
        <w:r w:rsidR="0078106E" w:rsidRPr="0078106E">
          <w:rPr>
            <w:rFonts w:ascii="Arial" w:hAnsi="Arial" w:cs="Arial"/>
            <w:rPrChange w:id="30" w:author="Najmanová Alena Ing. (MPSV)" w:date="2016-12-28T09:57:00Z">
              <w:rPr/>
            </w:rPrChange>
          </w:rPr>
          <w:t>9.1</w:t>
        </w:r>
      </w:ins>
      <w:del w:id="31" w:author="Najmanová Alena Ing. (MPSV)" w:date="2016-12-28T09:57:00Z">
        <w:r w:rsidR="00C466A1" w:rsidRPr="00C466A1" w:rsidDel="0078106E">
          <w:rPr>
            <w:rFonts w:ascii="Arial" w:hAnsi="Arial" w:cs="Arial"/>
          </w:rPr>
          <w:delText>9.1</w:delText>
        </w:r>
      </w:del>
      <w:r w:rsidRPr="00100216">
        <w:fldChar w:fldCharType="end"/>
      </w:r>
      <w:r w:rsidRPr="00100216">
        <w:rPr>
          <w:rFonts w:ascii="Arial" w:hAnsi="Arial" w:cs="Arial"/>
        </w:rPr>
        <w:t xml:space="preserve"> Smlouvy, je prodávající povinen uhradit a kupující je oprávněn po prodávajícím požadovat uhrazení smluvní pokuty ve výši 50.000,- Kč (slovy: padesát tisíc korun českých), a to za každ</w:t>
      </w:r>
      <w:r w:rsidR="00AC5AE0" w:rsidRPr="00100216">
        <w:rPr>
          <w:rFonts w:ascii="Arial" w:hAnsi="Arial" w:cs="Arial"/>
        </w:rPr>
        <w:t>é jednotlivé porušení povinnosti</w:t>
      </w:r>
      <w:r w:rsidRPr="00100216">
        <w:rPr>
          <w:rFonts w:ascii="Arial" w:hAnsi="Arial" w:cs="Arial"/>
        </w:rPr>
        <w:t>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szCs w:val="22"/>
        </w:rPr>
        <w:lastRenderedPageBreak/>
        <w:t>Neodstraní-li prodávající vady zboží v souladu s čl. 9.1 Smlouvy</w:t>
      </w:r>
      <w:r w:rsidRPr="00100216">
        <w:rPr>
          <w:rFonts w:ascii="Arial" w:hAnsi="Arial" w:cs="Arial"/>
          <w:bCs/>
          <w:szCs w:val="22"/>
        </w:rPr>
        <w:t xml:space="preserve">, </w:t>
      </w:r>
      <w:r w:rsidRPr="00100216">
        <w:rPr>
          <w:rFonts w:ascii="Arial" w:hAnsi="Arial" w:cs="Arial"/>
          <w:szCs w:val="22"/>
        </w:rPr>
        <w:t>má kupující právo požadovat a prodávající má povinnost kupujícímu uhradit smluvní pokutu ve výši 50.000,- Kč (</w:t>
      </w:r>
      <w:r w:rsidRPr="00100216">
        <w:rPr>
          <w:rFonts w:ascii="Arial" w:hAnsi="Arial" w:cs="Arial"/>
        </w:rPr>
        <w:t xml:space="preserve">slovy: padesát tisíc korun českých), </w:t>
      </w:r>
      <w:r w:rsidR="00AC5AE0" w:rsidRPr="00100216">
        <w:rPr>
          <w:rFonts w:ascii="Arial" w:hAnsi="Arial" w:cs="Arial"/>
        </w:rPr>
        <w:t>a to za každé jednotlivé porušení povinnosti</w:t>
      </w:r>
      <w:r w:rsidRPr="00100216">
        <w:rPr>
          <w:rFonts w:ascii="Arial" w:hAnsi="Arial" w:cs="Arial"/>
        </w:rPr>
        <w:t>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szCs w:val="22"/>
        </w:rPr>
        <w:t>Nesplní-li prodávající jakoukoli povinnost dle čl. 3. odst. 3.</w:t>
      </w:r>
      <w:r w:rsidR="00D9095A">
        <w:rPr>
          <w:rFonts w:ascii="Arial" w:hAnsi="Arial" w:cs="Arial"/>
          <w:szCs w:val="22"/>
        </w:rPr>
        <w:t>6</w:t>
      </w:r>
      <w:r w:rsidRPr="00100216">
        <w:rPr>
          <w:rFonts w:ascii="Arial" w:hAnsi="Arial" w:cs="Arial"/>
          <w:szCs w:val="22"/>
        </w:rPr>
        <w:t xml:space="preserve"> Smlouvy</w:t>
      </w:r>
      <w:r w:rsidRPr="00100216">
        <w:rPr>
          <w:rFonts w:ascii="Arial" w:hAnsi="Arial" w:cs="Arial"/>
          <w:bCs/>
          <w:szCs w:val="22"/>
        </w:rPr>
        <w:t xml:space="preserve">, </w:t>
      </w:r>
      <w:r w:rsidRPr="00100216">
        <w:rPr>
          <w:rFonts w:ascii="Arial" w:hAnsi="Arial" w:cs="Arial"/>
          <w:szCs w:val="22"/>
        </w:rPr>
        <w:t>má kupující právo požadovat a prodávající má povinnost kupujícímu uhradit smluvní pokutu ve výši 10.000,- Kč (</w:t>
      </w:r>
      <w:r w:rsidRPr="00100216">
        <w:rPr>
          <w:rFonts w:ascii="Arial" w:hAnsi="Arial" w:cs="Arial"/>
        </w:rPr>
        <w:t xml:space="preserve">slovy: </w:t>
      </w:r>
      <w:r w:rsidR="00773E44">
        <w:rPr>
          <w:rFonts w:ascii="Arial" w:hAnsi="Arial" w:cs="Arial"/>
        </w:rPr>
        <w:t>deset</w:t>
      </w:r>
      <w:r w:rsidRPr="00100216">
        <w:rPr>
          <w:rFonts w:ascii="Arial" w:hAnsi="Arial" w:cs="Arial"/>
        </w:rPr>
        <w:t xml:space="preserve"> tisíc korun českých), a to za každé jednotlivé porušení povinnosti.</w:t>
      </w:r>
    </w:p>
    <w:p w:rsidR="00771955" w:rsidRPr="00100216" w:rsidRDefault="00771955" w:rsidP="00771955">
      <w:pPr>
        <w:pStyle w:val="RLTextlnkuslovan"/>
        <w:rPr>
          <w:rFonts w:ascii="Arial" w:hAnsi="Arial" w:cs="Arial"/>
        </w:rPr>
      </w:pPr>
      <w:r w:rsidRPr="00100216">
        <w:rPr>
          <w:rFonts w:ascii="Arial" w:hAnsi="Arial" w:cs="Arial"/>
        </w:rPr>
        <w:t xml:space="preserve">Pro případ prokazatelného porušení povinností prodávajícího dle čl. </w:t>
      </w:r>
      <w:r w:rsidRPr="00100216">
        <w:fldChar w:fldCharType="begin"/>
      </w:r>
      <w:r w:rsidRPr="00100216">
        <w:instrText xml:space="preserve"> REF _Ref368049635 \r \h  \* MERGEFORMAT </w:instrText>
      </w:r>
      <w:r w:rsidRPr="00100216">
        <w:fldChar w:fldCharType="separate"/>
      </w:r>
      <w:ins w:id="32" w:author="Najmanová Alena Ing. (MPSV)" w:date="2016-12-28T09:57:00Z">
        <w:r w:rsidR="0078106E" w:rsidRPr="0078106E">
          <w:rPr>
            <w:rFonts w:ascii="Arial" w:hAnsi="Arial" w:cs="Arial"/>
            <w:rPrChange w:id="33" w:author="Najmanová Alena Ing. (MPSV)" w:date="2016-12-28T09:57:00Z">
              <w:rPr/>
            </w:rPrChange>
          </w:rPr>
          <w:t>6</w:t>
        </w:r>
      </w:ins>
      <w:del w:id="34" w:author="Najmanová Alena Ing. (MPSV)" w:date="2016-12-28T09:57:00Z">
        <w:r w:rsidR="00C466A1" w:rsidRPr="00C466A1" w:rsidDel="0078106E">
          <w:rPr>
            <w:rFonts w:ascii="Arial" w:hAnsi="Arial" w:cs="Arial"/>
          </w:rPr>
          <w:delText>6</w:delText>
        </w:r>
      </w:del>
      <w:r w:rsidRPr="00100216">
        <w:fldChar w:fldCharType="end"/>
      </w:r>
      <w:r w:rsidRPr="00100216">
        <w:rPr>
          <w:rFonts w:ascii="Arial" w:hAnsi="Arial" w:cs="Arial"/>
        </w:rPr>
        <w:t xml:space="preserve"> Smlouvy ze strany prodávajícího je kupující oprávněn po prodávajícím požadovat a prodávající je povinen kupujícímu uhradit smluvní pokutu ve výši 50.000,- Kč (slovy: padesát tisíc korun českých) a to za každé jednotlivé porušení povinnosti.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Zaplacení smluvní pokuty nezbavuje prodávajícího povinnosti splnit závazky stanovené Smlouvou.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Smluvní pokuta je splatná na základě faktury vystavené stranou oprávněnou do čtrnácti (14) dnů ode dne jejího doručení druhé smluvní straně.</w:t>
      </w:r>
    </w:p>
    <w:p w:rsidR="00771955" w:rsidRPr="004147B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</w:rPr>
        <w:t>Zaplacením smluvní pokuty není dotčeno právo kupujícího na náhradu škody v celém rozsahu. Výše smluvních pokut se do výše náhrady škody nezapočítává.</w:t>
      </w:r>
    </w:p>
    <w:p w:rsidR="00771955" w:rsidRPr="00100216" w:rsidRDefault="00771955" w:rsidP="00771955">
      <w:pPr>
        <w:pStyle w:val="RLlneksmlouvy"/>
        <w:rPr>
          <w:rFonts w:ascii="Arial" w:hAnsi="Arial" w:cs="Arial"/>
        </w:rPr>
      </w:pPr>
      <w:r w:rsidRPr="00100216">
        <w:rPr>
          <w:rFonts w:ascii="Arial" w:hAnsi="Arial" w:cs="Arial"/>
        </w:rPr>
        <w:t>POJIŠTĚNÍ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</w:rPr>
        <w:t>Prodávající se zavazuje udržovat v platnosti a účinnosti po celou dobu účinnosti Smlouvy a trvání záruky za jakost pojistnou smlouvu, jejímž předmětem je pojištění odpovědnosti za škodu způsobenou prodávajícím třetí osobě (kupujícímu), a to tak, že limit pojistného plnění vyplývající z pojistné smlouvy nesmí být nižší než 10.000.000,- Kč</w:t>
      </w:r>
      <w:r w:rsidR="002D7D11" w:rsidRPr="00100216">
        <w:rPr>
          <w:rFonts w:ascii="Arial" w:hAnsi="Arial" w:cs="Arial"/>
        </w:rPr>
        <w:t xml:space="preserve"> (slovy: deset milionů korun českých)</w:t>
      </w:r>
      <w:r w:rsidRPr="00100216">
        <w:rPr>
          <w:rFonts w:ascii="Arial" w:hAnsi="Arial" w:cs="Arial"/>
        </w:rPr>
        <w:t>za rok a výše spoluúčasti nesmí být vyšší než 20.000,- Kč</w:t>
      </w:r>
      <w:r w:rsidR="002D7D11" w:rsidRPr="00100216">
        <w:rPr>
          <w:rFonts w:ascii="Arial" w:hAnsi="Arial" w:cs="Arial"/>
        </w:rPr>
        <w:t xml:space="preserve"> (slovy: dvacet tisíc korun českých)</w:t>
      </w:r>
      <w:r w:rsidRPr="00100216">
        <w:rPr>
          <w:rFonts w:ascii="Arial" w:hAnsi="Arial" w:cs="Arial"/>
        </w:rPr>
        <w:t>. Na požádání je prodávající povinen kupujícímu takovou smlouvu předložit nejpozději v pracovní den následující po doručení žádosti Kupujícího o poskytnutí předmětné smlouvy</w:t>
      </w:r>
      <w:r w:rsidR="0052683C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UKONČENÍ SMLOUVY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35" w:name="_Ref297782655"/>
      <w:r w:rsidRPr="00B97C6B">
        <w:rPr>
          <w:rFonts w:ascii="Arial" w:hAnsi="Arial" w:cs="Arial"/>
          <w:szCs w:val="22"/>
        </w:rPr>
        <w:t>Kupující je oprávněn od Smlouvy odstoupit zejména v případě podstatného porušení smluvní nebo zákonné povinnosti prodávajícího. Odstoupení od Smlouvy nabývá účinnosti doručením písemného oznámení o odstoupení kupujícího.</w:t>
      </w:r>
      <w:bookmarkEnd w:id="35"/>
    </w:p>
    <w:p w:rsidR="00771955" w:rsidRDefault="00771955" w:rsidP="003417B5">
      <w:pPr>
        <w:pStyle w:val="RLTextlnkuslovan"/>
        <w:rPr>
          <w:rFonts w:ascii="Arial" w:hAnsi="Arial" w:cs="Arial"/>
        </w:rPr>
      </w:pPr>
      <w:bookmarkStart w:id="36" w:name="_Ref384318580"/>
      <w:r w:rsidRPr="00B97C6B">
        <w:rPr>
          <w:rFonts w:ascii="Arial" w:hAnsi="Arial" w:cs="Arial"/>
        </w:rPr>
        <w:t xml:space="preserve">Za podstatné porušení povinnosti dle odst. </w:t>
      </w:r>
      <w:r>
        <w:rPr>
          <w:rFonts w:ascii="Arial" w:hAnsi="Arial" w:cs="Arial"/>
        </w:rPr>
        <w:t xml:space="preserve">15.1 </w:t>
      </w:r>
      <w:r w:rsidRPr="00B97C6B">
        <w:rPr>
          <w:rFonts w:ascii="Arial" w:hAnsi="Arial" w:cs="Arial"/>
        </w:rPr>
        <w:t>této Smlouvy se považuje zejména</w:t>
      </w:r>
      <w:bookmarkEnd w:id="36"/>
      <w:r w:rsidR="003417B5">
        <w:rPr>
          <w:rFonts w:ascii="Arial" w:hAnsi="Arial" w:cs="Arial"/>
        </w:rPr>
        <w:t xml:space="preserve"> </w:t>
      </w:r>
      <w:r w:rsidRPr="003417B5">
        <w:rPr>
          <w:rFonts w:ascii="Arial" w:hAnsi="Arial" w:cs="Arial"/>
          <w:szCs w:val="22"/>
        </w:rPr>
        <w:t xml:space="preserve">prodávající </w:t>
      </w:r>
      <w:r w:rsidRPr="003417B5">
        <w:rPr>
          <w:rFonts w:ascii="Arial" w:hAnsi="Arial" w:cs="Arial"/>
        </w:rPr>
        <w:t xml:space="preserve">je v prodlení s plněním Smlouvy či jejích </w:t>
      </w:r>
      <w:r w:rsidR="003417B5">
        <w:rPr>
          <w:rFonts w:ascii="Arial" w:hAnsi="Arial" w:cs="Arial"/>
        </w:rPr>
        <w:t>částí po dobu delší než 14 dní.</w:t>
      </w:r>
    </w:p>
    <w:p w:rsidR="003417B5" w:rsidRPr="003417B5" w:rsidRDefault="003417B5" w:rsidP="003417B5">
      <w:pPr>
        <w:pStyle w:val="RLTextlnkuslovan"/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 xml:space="preserve">Odstoupení od </w:t>
      </w:r>
      <w:r w:rsidR="007436A7">
        <w:rPr>
          <w:rFonts w:ascii="Arial" w:hAnsi="Arial" w:cs="Arial"/>
          <w:szCs w:val="22"/>
          <w:lang w:eastAsia="en-US"/>
        </w:rPr>
        <w:t>S</w:t>
      </w:r>
      <w:r w:rsidRPr="003417B5">
        <w:rPr>
          <w:rFonts w:ascii="Arial" w:hAnsi="Arial" w:cs="Arial"/>
          <w:szCs w:val="22"/>
          <w:lang w:eastAsia="en-US"/>
        </w:rPr>
        <w:t>mlouvy ze strany Kupujícího je dále možné v případě, že</w:t>
      </w:r>
      <w:r>
        <w:rPr>
          <w:rFonts w:ascii="Arial" w:hAnsi="Arial" w:cs="Arial"/>
          <w:szCs w:val="22"/>
          <w:lang w:eastAsia="en-US"/>
        </w:rPr>
        <w:t>: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</w:t>
      </w:r>
      <w:r>
        <w:rPr>
          <w:rFonts w:ascii="Arial" w:hAnsi="Arial" w:cs="Arial"/>
          <w:szCs w:val="22"/>
          <w:lang w:eastAsia="en-US"/>
        </w:rPr>
        <w:t>;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lastRenderedPageBreak/>
        <w:t>Prodávající vstoupí do likvidace</w:t>
      </w:r>
      <w:r>
        <w:rPr>
          <w:rFonts w:ascii="Arial" w:hAnsi="Arial" w:cs="Arial"/>
          <w:szCs w:val="22"/>
          <w:lang w:eastAsia="en-US"/>
        </w:rPr>
        <w:t>;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proti Prodávajícímu je zahájeno trestní stíhání pro trestný čin podle zákona č. 418/2011 Sb., o trestní odpovědnosti právnických osob, ve znění pozdějších předpisů</w:t>
      </w:r>
      <w:r>
        <w:rPr>
          <w:rFonts w:ascii="Arial" w:hAnsi="Arial" w:cs="Arial"/>
          <w:szCs w:val="22"/>
          <w:lang w:eastAsia="en-US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Účinky odstoupení od Smlouvy nastávají dnem doručení písemného oznámení o odstoupení druhé smluvní straně.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Smlouvu lze ukončit vzájemnou písemnou dohodou smluvních stran.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OZNÁMENÍ A KOMUNIKACE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Veškerá oznámení a komunikace uskutečněná na základě nebo v souvislosti s touto Smlouvou budou probíhat způsobem stanoveným v tomto čl. </w:t>
      </w:r>
      <w:r>
        <w:rPr>
          <w:rFonts w:ascii="Arial" w:hAnsi="Arial" w:cs="Arial"/>
          <w:lang w:eastAsia="en-US"/>
        </w:rPr>
        <w:t>16.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Strany Smlouvy se zavazují spolu komunikovat prostřednictvím osobního doručování, doručování doporučených zásilek prostřednictvím poskytovatele poštovních služeb, faxem či elektronickou poštou, a to na níže uvedené adresy kontaktních osob. Smluvní strany jsou oprávněny změnit adresy kontaktních osob, a to písemným oznámením druhé smluvní straně. Změna adresy kontaktní osoby je vůči druhé smluvní straně účinná okamžikem doručení takového písemného oznámení dle předchozí věty.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Kontaktními osobami za stranu kupujícího jsou:</w:t>
      </w:r>
    </w:p>
    <w:p w:rsidR="00771955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ve věcech smluvních a obchodních</w:t>
      </w:r>
      <w:r w:rsidRPr="00B97C6B">
        <w:rPr>
          <w:rFonts w:ascii="Arial" w:hAnsi="Arial" w:cs="Arial"/>
        </w:rPr>
        <w:t xml:space="preserve"> </w:t>
      </w:r>
    </w:p>
    <w:p w:rsidR="0099669D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99669D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 otázkách technických a v otázkách týkajících se podmínek záruky </w:t>
      </w:r>
    </w:p>
    <w:p w:rsidR="0099669D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771955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 otázkách technických a v otázkách registrace servisních požadavků </w:t>
      </w:r>
    </w:p>
    <w:p w:rsidR="0099669D" w:rsidRPr="00B97C6B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Kontaktními osobami za stranu prodávajícího jsou: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="Arial" w:hAnsi="Arial" w:cs="Arial"/>
          <w:b w:val="0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ve věcech smluvních a obchodních 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 xml:space="preserve">[DOPLNÍ </w:t>
      </w:r>
      <w:r w:rsidR="00E90F9F">
        <w:rPr>
          <w:rStyle w:val="doplnuchazeChar"/>
          <w:rFonts w:ascii="Arial" w:hAnsi="Arial" w:cs="Arial"/>
          <w:b w:val="0"/>
          <w:highlight w:val="yellow"/>
        </w:rPr>
        <w:t>DODAVATEL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="00BB4317" w:rsidRPr="00687561">
        <w:rPr>
          <w:rStyle w:val="doplnuchazeChar"/>
          <w:rFonts w:ascii="Arial" w:hAnsi="Arial" w:cs="Arial"/>
          <w:b w:val="0"/>
          <w:lang w:val="en-US"/>
        </w:rPr>
        <w:t>.</w:t>
      </w:r>
    </w:p>
    <w:p w:rsidR="00771955" w:rsidRPr="00C01B1F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="Arial" w:hAnsi="Arial" w:cs="Arial"/>
          <w:b w:val="0"/>
          <w:lang w:eastAsia="en-US"/>
        </w:rPr>
      </w:pPr>
      <w:r w:rsidRPr="00C01B1F">
        <w:rPr>
          <w:rStyle w:val="doplnuchazeChar"/>
          <w:rFonts w:ascii="Arial" w:hAnsi="Arial" w:cs="Arial"/>
          <w:b w:val="0"/>
        </w:rPr>
        <w:t xml:space="preserve">v otázkách technických 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 xml:space="preserve">[DOPLNÍ </w:t>
      </w:r>
      <w:r w:rsidR="00E90F9F">
        <w:rPr>
          <w:rStyle w:val="doplnuchazeChar"/>
          <w:rFonts w:ascii="Arial" w:hAnsi="Arial" w:cs="Arial"/>
          <w:b w:val="0"/>
          <w:highlight w:val="yellow"/>
        </w:rPr>
        <w:t>DODAVATEL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Pr="00687561">
        <w:rPr>
          <w:rStyle w:val="doplnuchazeChar"/>
          <w:rFonts w:ascii="Arial" w:hAnsi="Arial" w:cs="Arial"/>
          <w:b w:val="0"/>
        </w:rPr>
        <w:t>.</w:t>
      </w:r>
    </w:p>
    <w:p w:rsidR="00771955" w:rsidRPr="00B97C6B" w:rsidRDefault="00771955" w:rsidP="00687561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Požadavky na poskytnutí záručního servisu bude prodávající </w:t>
      </w:r>
      <w:r w:rsidR="00687561" w:rsidRPr="00687561">
        <w:rPr>
          <w:rFonts w:ascii="Arial" w:hAnsi="Arial" w:cs="Arial"/>
          <w:lang w:eastAsia="en-US"/>
        </w:rPr>
        <w:t xml:space="preserve">přijímat na tel.: </w:t>
      </w:r>
      <w:r w:rsidR="00687561" w:rsidRPr="00687561">
        <w:rPr>
          <w:rFonts w:ascii="Arial" w:hAnsi="Arial" w:cs="Arial"/>
          <w:highlight w:val="yellow"/>
          <w:lang w:eastAsia="en-US"/>
        </w:rPr>
        <w:t xml:space="preserve">[DOPLNÍ </w:t>
      </w:r>
      <w:r w:rsidR="00E90F9F" w:rsidRPr="00E90F9F">
        <w:rPr>
          <w:rFonts w:ascii="Arial" w:hAnsi="Arial" w:cs="Arial"/>
          <w:highlight w:val="yellow"/>
          <w:lang w:eastAsia="en-US"/>
        </w:rPr>
        <w:t>DODAVATEL</w:t>
      </w:r>
      <w:r w:rsidR="00E90F9F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="00687561" w:rsidRPr="00687561">
        <w:rPr>
          <w:rFonts w:ascii="Arial" w:hAnsi="Arial" w:cs="Arial"/>
          <w:lang w:eastAsia="en-US"/>
        </w:rPr>
        <w:t xml:space="preserve"> a na e-mailové adrese </w:t>
      </w:r>
      <w:r w:rsidR="00687561" w:rsidRPr="00687561">
        <w:rPr>
          <w:rFonts w:ascii="Arial" w:hAnsi="Arial" w:cs="Arial"/>
          <w:highlight w:val="yellow"/>
          <w:lang w:eastAsia="en-US"/>
        </w:rPr>
        <w:t xml:space="preserve">[DOPLNÍ </w:t>
      </w:r>
      <w:r w:rsidR="00E90F9F">
        <w:rPr>
          <w:rFonts w:ascii="Arial" w:hAnsi="Arial" w:cs="Arial"/>
          <w:highlight w:val="yellow"/>
          <w:lang w:eastAsia="en-US"/>
        </w:rPr>
        <w:t>DODAVATEL</w:t>
      </w:r>
      <w:r w:rsidR="00687561" w:rsidRPr="00687561">
        <w:rPr>
          <w:rFonts w:ascii="Arial" w:hAnsi="Arial" w:cs="Arial"/>
          <w:highlight w:val="yellow"/>
          <w:lang w:eastAsia="en-US"/>
        </w:rPr>
        <w:t>]</w:t>
      </w:r>
      <w:r w:rsidR="0099669D">
        <w:rPr>
          <w:rFonts w:ascii="Arial" w:hAnsi="Arial" w:cs="Arial"/>
          <w:lang w:eastAsia="en-US"/>
        </w:rPr>
        <w:t>, a to v </w:t>
      </w:r>
      <w:r w:rsidR="00687561" w:rsidRPr="00687561">
        <w:rPr>
          <w:rFonts w:ascii="Arial" w:hAnsi="Arial" w:cs="Arial"/>
          <w:lang w:eastAsia="en-US"/>
        </w:rPr>
        <w:t>pracovní dny v době od 8 hod do 16 hod</w:t>
      </w:r>
      <w:r w:rsidRPr="00B97C6B">
        <w:rPr>
          <w:rStyle w:val="doplnuchazeChar"/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ZÁVĚREČNÁ USTANOVENÍ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</w:rPr>
        <w:t xml:space="preserve">Tato Smlouva se uzavírá na dobu určitou, a to do doby ukončení záruční podpory dle odst. </w:t>
      </w:r>
      <w:r>
        <w:fldChar w:fldCharType="begin"/>
      </w:r>
      <w:r>
        <w:instrText xml:space="preserve"> REF _Ref384315824 \r \h  \* MERGEFORMAT </w:instrText>
      </w:r>
      <w:r>
        <w:fldChar w:fldCharType="separate"/>
      </w:r>
      <w:ins w:id="37" w:author="Najmanová Alena Ing. (MPSV)" w:date="2016-12-28T09:57:00Z">
        <w:r w:rsidR="0078106E" w:rsidRPr="0078106E">
          <w:rPr>
            <w:rFonts w:ascii="Arial" w:hAnsi="Arial" w:cs="Arial"/>
            <w:rPrChange w:id="38" w:author="Najmanová Alena Ing. (MPSV)" w:date="2016-12-28T09:57:00Z">
              <w:rPr/>
            </w:rPrChange>
          </w:rPr>
          <w:t>9.1</w:t>
        </w:r>
      </w:ins>
      <w:del w:id="39" w:author="Najmanová Alena Ing. (MPSV)" w:date="2016-12-28T09:57:00Z">
        <w:r w:rsidR="00C466A1" w:rsidRPr="00C466A1" w:rsidDel="0078106E">
          <w:rPr>
            <w:rFonts w:ascii="Arial" w:hAnsi="Arial" w:cs="Arial"/>
          </w:rPr>
          <w:delText>9.1</w:delText>
        </w:r>
      </w:del>
      <w:r>
        <w:fldChar w:fldCharType="end"/>
      </w:r>
      <w:r w:rsidRPr="00B97C6B">
        <w:rPr>
          <w:rFonts w:ascii="Arial" w:hAnsi="Arial" w:cs="Arial"/>
        </w:rPr>
        <w:t xml:space="preserve"> této Smlouvy.</w:t>
      </w:r>
      <w:r w:rsidRPr="00B97C6B">
        <w:rPr>
          <w:rFonts w:ascii="Arial" w:hAnsi="Arial" w:cs="Arial"/>
          <w:szCs w:val="22"/>
        </w:rPr>
        <w:t xml:space="preserve"> </w:t>
      </w:r>
      <w:r w:rsidR="0099669D">
        <w:rPr>
          <w:rFonts w:ascii="Arial" w:hAnsi="Arial" w:cs="Arial"/>
          <w:szCs w:val="22"/>
        </w:rPr>
        <w:t>Tato Smlouva nabývá platnosti a </w:t>
      </w:r>
      <w:r w:rsidRPr="00B97C6B">
        <w:rPr>
          <w:rFonts w:ascii="Arial" w:hAnsi="Arial" w:cs="Arial"/>
          <w:szCs w:val="22"/>
        </w:rPr>
        <w:t>účinnosti dnem jejího podpisu oběma smluvními stranami.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Ukončením účinnosti této Smlouvy nejsou dotčena ustanovení Smlouvy týkající se převodu vlastnického práva a užívacích práv, oprávnění k výkonu práv duševního vlastnictví, nároků z odpovědnosti za vady, nároků z povinnosti nahradit škodu a nároků ze smluvní</w:t>
      </w:r>
      <w:r w:rsidR="0099669D">
        <w:rPr>
          <w:rFonts w:ascii="Arial" w:hAnsi="Arial" w:cs="Arial"/>
          <w:szCs w:val="22"/>
        </w:rPr>
        <w:t>ch pokut, ustanovení o </w:t>
      </w:r>
      <w:r w:rsidRPr="00B97C6B">
        <w:rPr>
          <w:rFonts w:ascii="Arial" w:hAnsi="Arial" w:cs="Arial"/>
          <w:szCs w:val="22"/>
        </w:rPr>
        <w:t xml:space="preserve">ochraně informací, ustanovení o povinnosti zajistit </w:t>
      </w:r>
      <w:r w:rsidRPr="00B97C6B">
        <w:rPr>
          <w:rFonts w:ascii="Arial" w:hAnsi="Arial" w:cs="Arial"/>
        </w:rPr>
        <w:t>technickou</w:t>
      </w:r>
      <w:r w:rsidRPr="00B97C6B">
        <w:rPr>
          <w:rFonts w:ascii="Arial" w:hAnsi="Arial" w:cs="Arial"/>
          <w:szCs w:val="22"/>
        </w:rPr>
        <w:t xml:space="preserve"> podporu </w:t>
      </w:r>
      <w:r w:rsidRPr="00B97C6B">
        <w:rPr>
          <w:rFonts w:ascii="Arial" w:hAnsi="Arial" w:cs="Arial"/>
          <w:szCs w:val="22"/>
        </w:rPr>
        <w:lastRenderedPageBreak/>
        <w:t>výrobce, ani další ustanovení a nároky, z jejichž povahy vyplývá, že mají trvat i po zániku účinnosti této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Pokud ve Smlouvě není stanoveno jinak, řídí se právní vztahy z ní vyplývající příslušnými ustanoveními občanského zákoníku.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 xml:space="preserve">Všechny spory mezi smluvními stranami, vzniklé z právních vztahů založených Smlouvou a/nebo v souvislosti s ní, budou řešeny smírnou cestou. V případě, že smluvní strany nedosáhnou jednáním smírného řešení kteréhokoliv sporu vzniklého z právních vztahů založených Smlouvou nebo v souvislosti s ní, </w:t>
      </w:r>
      <w:r w:rsidRPr="00B97C6B">
        <w:rPr>
          <w:rFonts w:ascii="Arial" w:hAnsi="Arial" w:cs="Arial"/>
        </w:rPr>
        <w:t>může se kterákoli smluvní strana obrátit na věcně a místně příslušný soud ČR s návrhem na rozhodnutí sporné otázky</w:t>
      </w:r>
      <w:r w:rsidRPr="00B97C6B">
        <w:rPr>
          <w:rFonts w:ascii="Arial" w:hAnsi="Arial" w:cs="Arial"/>
          <w:szCs w:val="22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Veškeré změny a doplňky Smlouvy, včetně změn příloh, mohou být činěny po vzájemné dohodě obou smluvních stran pouze formou písemných vzestupně číslovaných dodatků podepsaných oprávněnými zástupci obou smluvních stran.</w:t>
      </w:r>
    </w:p>
    <w:p w:rsidR="00771955" w:rsidRPr="00B97C6B" w:rsidRDefault="00771955" w:rsidP="00034F3B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Nedílnou 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869"/>
        <w:gridCol w:w="6417"/>
      </w:tblGrid>
      <w:tr w:rsidR="00771955" w:rsidRPr="00B97C6B" w:rsidTr="00034F3B">
        <w:trPr>
          <w:jc w:val="center"/>
        </w:trPr>
        <w:tc>
          <w:tcPr>
            <w:tcW w:w="1545" w:type="pct"/>
          </w:tcPr>
          <w:bookmarkStart w:id="40" w:name="OLE_LINK1"/>
          <w:p w:rsidR="00771955" w:rsidRPr="00B97C6B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="Arial" w:hAnsi="Arial" w:cs="Arial"/>
                <w:szCs w:val="22"/>
              </w:rPr>
            </w:pPr>
            <w:r w:rsidRPr="00034F3B">
              <w:rPr>
                <w:szCs w:val="20"/>
              </w:rPr>
              <w:fldChar w:fldCharType="begin"/>
            </w:r>
            <w:r w:rsidRPr="00034F3B">
              <w:rPr>
                <w:rFonts w:ascii="Arial" w:hAnsi="Arial" w:cs="Arial"/>
              </w:rPr>
              <w:instrText xml:space="preserve"> HYPERLINK \l "Annex01" </w:instrText>
            </w:r>
            <w:r w:rsidRPr="00034F3B">
              <w:rPr>
                <w:szCs w:val="20"/>
              </w:rPr>
              <w:fldChar w:fldCharType="separate"/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Příloha č. 1</w:t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fldChar w:fldCharType="end"/>
            </w:r>
            <w:r w:rsidRPr="00034F3B">
              <w:rPr>
                <w:rFonts w:ascii="Arial" w:hAnsi="Arial" w:cs="Arial"/>
                <w:szCs w:val="22"/>
              </w:rPr>
              <w:t>:</w:t>
            </w:r>
            <w:bookmarkEnd w:id="40"/>
          </w:p>
        </w:tc>
        <w:tc>
          <w:tcPr>
            <w:tcW w:w="3455" w:type="pct"/>
          </w:tcPr>
          <w:p w:rsidR="00771955" w:rsidRPr="0053660E" w:rsidRDefault="00034F3B" w:rsidP="00373F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Technická s</w:t>
            </w:r>
            <w:r w:rsidR="00771955" w:rsidRPr="0053660E">
              <w:rPr>
                <w:rFonts w:ascii="Arial" w:hAnsi="Arial" w:cs="Arial"/>
                <w:sz w:val="22"/>
                <w:szCs w:val="22"/>
              </w:rPr>
              <w:t>pecifikace předmětu plnění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položkový rozpočet</w:t>
            </w:r>
          </w:p>
        </w:tc>
      </w:tr>
      <w:bookmarkStart w:id="41" w:name="OLE_LINK3"/>
      <w:tr w:rsidR="00771955" w:rsidRPr="00B97C6B" w:rsidTr="00034F3B">
        <w:trPr>
          <w:jc w:val="center"/>
        </w:trPr>
        <w:tc>
          <w:tcPr>
            <w:tcW w:w="1545" w:type="pct"/>
          </w:tcPr>
          <w:p w:rsidR="00771955" w:rsidRPr="00B97C6B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="Arial" w:hAnsi="Arial" w:cs="Arial"/>
                <w:szCs w:val="22"/>
              </w:rPr>
            </w:pPr>
            <w:r w:rsidRPr="00034F3B">
              <w:rPr>
                <w:rFonts w:ascii="Arial" w:hAnsi="Arial" w:cs="Arial"/>
                <w:szCs w:val="22"/>
              </w:rPr>
              <w:fldChar w:fldCharType="begin"/>
            </w:r>
            <w:r w:rsidRPr="00034F3B">
              <w:rPr>
                <w:rFonts w:ascii="Arial" w:hAnsi="Arial" w:cs="Arial"/>
                <w:szCs w:val="22"/>
              </w:rPr>
              <w:instrText xml:space="preserve"> HYPERLINK  \l "Annex03" </w:instrText>
            </w:r>
            <w:r w:rsidRPr="00034F3B">
              <w:rPr>
                <w:rFonts w:ascii="Arial" w:hAnsi="Arial" w:cs="Arial"/>
                <w:szCs w:val="22"/>
              </w:rPr>
              <w:fldChar w:fldCharType="separate"/>
            </w:r>
            <w:r w:rsidR="00034F3B"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Příloha č. 2</w:t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:</w:t>
            </w:r>
            <w:bookmarkEnd w:id="41"/>
            <w:r w:rsidRPr="00034F3B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455" w:type="pct"/>
          </w:tcPr>
          <w:p w:rsidR="0053660E" w:rsidRPr="0053660E" w:rsidRDefault="00771955" w:rsidP="00373FEB">
            <w:pPr>
              <w:rPr>
                <w:rFonts w:ascii="Arial" w:hAnsi="Arial" w:cs="Arial"/>
                <w:sz w:val="22"/>
                <w:szCs w:val="22"/>
              </w:rPr>
            </w:pPr>
            <w:r w:rsidRPr="0053660E">
              <w:rPr>
                <w:rFonts w:ascii="Arial" w:hAnsi="Arial" w:cs="Arial"/>
                <w:sz w:val="22"/>
                <w:szCs w:val="22"/>
              </w:rPr>
              <w:t>Zadávací dokumentace</w:t>
            </w:r>
            <w:r w:rsidR="00373FEB">
              <w:rPr>
                <w:rFonts w:ascii="Arial" w:hAnsi="Arial" w:cs="Arial"/>
                <w:sz w:val="22"/>
                <w:szCs w:val="22"/>
              </w:rPr>
              <w:t xml:space="preserve"> – technická část</w:t>
            </w:r>
          </w:p>
        </w:tc>
      </w:tr>
    </w:tbl>
    <w:p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Smlouva je vyhotovena a smluvními stranami podepsána ve čtyřech (4) vyhotoveních</w:t>
      </w:r>
      <w:r w:rsidR="006218B1">
        <w:rPr>
          <w:rFonts w:ascii="Arial" w:hAnsi="Arial" w:cs="Arial"/>
          <w:szCs w:val="22"/>
        </w:rPr>
        <w:t xml:space="preserve"> s platností originálu</w:t>
      </w:r>
      <w:r w:rsidRPr="00B97C6B">
        <w:rPr>
          <w:rFonts w:ascii="Arial" w:hAnsi="Arial" w:cs="Arial"/>
          <w:szCs w:val="22"/>
        </w:rPr>
        <w:t xml:space="preserve">, z nichž </w:t>
      </w:r>
      <w:r w:rsidR="006218B1">
        <w:rPr>
          <w:rFonts w:ascii="Arial" w:hAnsi="Arial" w:cs="Arial"/>
          <w:szCs w:val="22"/>
        </w:rPr>
        <w:t>Kupující obdrží (3) vyhotovení a Prodávající (1) vyhotovení</w:t>
      </w:r>
      <w:r w:rsidRPr="00B97C6B">
        <w:rPr>
          <w:rFonts w:ascii="Arial" w:hAnsi="Arial" w:cs="Arial"/>
          <w:szCs w:val="22"/>
        </w:rPr>
        <w:t>.</w:t>
      </w:r>
    </w:p>
    <w:p w:rsidR="0099669D" w:rsidRPr="0099669D" w:rsidRDefault="0099669D" w:rsidP="0099669D">
      <w:pPr>
        <w:pStyle w:val="RLTextlnkuslovan"/>
        <w:rPr>
          <w:rFonts w:ascii="Arial" w:hAnsi="Arial" w:cs="Arial"/>
          <w:szCs w:val="22"/>
          <w:lang w:eastAsia="en-US"/>
        </w:rPr>
      </w:pPr>
      <w:r w:rsidRPr="0099669D">
        <w:rPr>
          <w:rFonts w:ascii="Arial" w:hAnsi="Arial" w:cs="Arial"/>
          <w:szCs w:val="22"/>
          <w:lang w:eastAsia="en-US"/>
        </w:rPr>
        <w:t xml:space="preserve">Prodávající souhlasí s uveřejněním </w:t>
      </w:r>
      <w:r>
        <w:rPr>
          <w:rFonts w:ascii="Arial" w:hAnsi="Arial" w:cs="Arial"/>
          <w:szCs w:val="22"/>
          <w:lang w:eastAsia="en-US"/>
        </w:rPr>
        <w:t>Smlouvy</w:t>
      </w:r>
      <w:r w:rsidRPr="0099669D">
        <w:rPr>
          <w:rFonts w:ascii="Arial" w:hAnsi="Arial" w:cs="Arial"/>
          <w:szCs w:val="22"/>
          <w:lang w:eastAsia="en-US"/>
        </w:rPr>
        <w:t xml:space="preserve"> na profilu Kupujícího (zadavatele) a v registru smluv dle zákona o registru smluv.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Smluvní strany prohlašují, že si Smlouvu řádně přečetly, že byla uzavřena podle jejich pravé a svobodné vůle, že s jejím obsahem souhlasí a na důkaz toho ji stvrzují svými podpisy.</w:t>
      </w:r>
    </w:p>
    <w:p w:rsidR="00034F3B" w:rsidRPr="00B97C6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</w:p>
    <w:p w:rsidR="00771955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 prohlašují, že si tuto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034F3B" w:rsidRPr="00034F3B" w:rsidTr="00054960">
        <w:trPr>
          <w:jc w:val="center"/>
        </w:trPr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sz w:val="20"/>
              </w:rPr>
            </w:pPr>
            <w:r w:rsidRPr="00034F3B">
              <w:rPr>
                <w:rFonts w:ascii="Arial" w:hAnsi="Arial"/>
                <w:b/>
                <w:sz w:val="20"/>
              </w:rPr>
              <w:t xml:space="preserve">Za </w:t>
            </w:r>
            <w:r>
              <w:rPr>
                <w:rFonts w:ascii="Arial" w:hAnsi="Arial"/>
                <w:b/>
                <w:sz w:val="20"/>
              </w:rPr>
              <w:t>Kupujícího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V _____________ dne _____________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rPr>
                <w:rFonts w:ascii="Arial" w:hAnsi="Arial"/>
                <w:sz w:val="20"/>
              </w:rPr>
            </w:pPr>
          </w:p>
        </w:tc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bCs/>
                <w:sz w:val="20"/>
                <w:lang w:eastAsia="en-US"/>
              </w:rPr>
            </w:pPr>
            <w:r w:rsidRPr="00034F3B">
              <w:rPr>
                <w:rFonts w:ascii="Arial" w:hAnsi="Arial"/>
                <w:b/>
                <w:bCs/>
                <w:sz w:val="20"/>
                <w:lang w:eastAsia="en-US"/>
              </w:rPr>
              <w:t>Za P</w:t>
            </w:r>
            <w:r>
              <w:rPr>
                <w:rFonts w:ascii="Arial" w:hAnsi="Arial"/>
                <w:b/>
                <w:bCs/>
                <w:sz w:val="20"/>
                <w:lang w:eastAsia="en-US"/>
              </w:rPr>
              <w:t>rodávajícího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V _____________ dne _____________</w:t>
            </w:r>
          </w:p>
        </w:tc>
      </w:tr>
      <w:tr w:rsidR="00034F3B" w:rsidRPr="00034F3B" w:rsidTr="00054960">
        <w:trPr>
          <w:jc w:val="center"/>
        </w:trPr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.........................................................................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bCs/>
                <w:sz w:val="20"/>
                <w:lang w:eastAsia="en-US"/>
              </w:rPr>
            </w:pPr>
            <w:r w:rsidRPr="00034F3B">
              <w:rPr>
                <w:rFonts w:ascii="Arial" w:hAnsi="Arial"/>
                <w:b/>
                <w:bCs/>
                <w:sz w:val="20"/>
                <w:lang w:eastAsia="en-US"/>
              </w:rPr>
              <w:t>Česká republika – Ministerstvo práce a sociálních věcí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Mgr. Bc. et Bc. Robert Baxa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první náměstek ministryně,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náměstek pro řízení sekce informačních technolog</w:t>
            </w:r>
            <w:r w:rsidR="0099669D">
              <w:rPr>
                <w:rFonts w:ascii="Arial" w:hAnsi="Arial" w:cs="Arial"/>
                <w:sz w:val="20"/>
                <w:szCs w:val="20"/>
                <w:lang w:eastAsia="en-US"/>
              </w:rPr>
              <w:t>i</w:t>
            </w: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í</w:t>
            </w:r>
          </w:p>
        </w:tc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.........................................................................</w:t>
            </w:r>
          </w:p>
          <w:p w:rsidR="00034F3B" w:rsidRPr="00E90F9F" w:rsidRDefault="00E90F9F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 w:rsidRPr="00E90F9F">
              <w:rPr>
                <w:rStyle w:val="doplnuchazeChar"/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:rsidR="00E90F9F" w:rsidRPr="00034F3B" w:rsidRDefault="00E90F9F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E90F9F">
              <w:rPr>
                <w:rStyle w:val="doplnuchazeChar"/>
                <w:rFonts w:ascii="Arial" w:hAnsi="Arial" w:cs="Arial"/>
                <w:b w:val="0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  <w:lang w:eastAsia="en-US"/>
        </w:rPr>
        <w:sectPr w:rsidR="00771955" w:rsidRPr="00B97C6B" w:rsidSect="00330CAB">
          <w:footerReference w:type="default" r:id="rId1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bookmarkStart w:id="42" w:name="Annex01"/>
      <w:r w:rsidRPr="00B97C6B">
        <w:rPr>
          <w:rFonts w:ascii="Arial" w:hAnsi="Arial" w:cs="Arial"/>
          <w:szCs w:val="22"/>
        </w:rPr>
        <w:lastRenderedPageBreak/>
        <w:t>Příloha č. 1</w:t>
      </w:r>
    </w:p>
    <w:bookmarkEnd w:id="42"/>
    <w:p w:rsidR="00771955" w:rsidRPr="00B97C6B" w:rsidRDefault="00771955" w:rsidP="00771955">
      <w:pPr>
        <w:pStyle w:val="RLProhlensmluvnchstran"/>
        <w:tabs>
          <w:tab w:val="center" w:pos="4535"/>
          <w:tab w:val="left" w:pos="6660"/>
        </w:tabs>
        <w:jc w:val="left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ab/>
      </w:r>
      <w:r w:rsidR="003B0E18">
        <w:rPr>
          <w:rFonts w:ascii="Arial" w:hAnsi="Arial" w:cs="Arial"/>
          <w:szCs w:val="22"/>
        </w:rPr>
        <w:t>Technická s</w:t>
      </w:r>
      <w:r w:rsidRPr="00B97C6B">
        <w:rPr>
          <w:rFonts w:ascii="Arial" w:hAnsi="Arial" w:cs="Arial"/>
          <w:szCs w:val="22"/>
        </w:rPr>
        <w:t>pecifikace předmětu plnění</w:t>
      </w:r>
      <w:r w:rsidR="003B0E18">
        <w:rPr>
          <w:rFonts w:ascii="Arial" w:hAnsi="Arial" w:cs="Arial"/>
          <w:szCs w:val="22"/>
        </w:rPr>
        <w:t xml:space="preserve"> – položkový rozpočet</w:t>
      </w:r>
      <w:r w:rsidRPr="00B97C6B">
        <w:rPr>
          <w:rFonts w:ascii="Arial" w:hAnsi="Arial" w:cs="Arial"/>
          <w:szCs w:val="22"/>
        </w:rPr>
        <w:tab/>
      </w:r>
    </w:p>
    <w:p w:rsidR="00034F3B" w:rsidRPr="00034F3B" w:rsidRDefault="00771955" w:rsidP="00D4190D">
      <w:pPr>
        <w:jc w:val="both"/>
        <w:rPr>
          <w:rFonts w:ascii="Arial" w:hAnsi="Arial" w:cs="Arial"/>
          <w:bCs/>
          <w:sz w:val="22"/>
          <w:szCs w:val="22"/>
        </w:rPr>
      </w:pPr>
      <w:r w:rsidRPr="00034F3B">
        <w:rPr>
          <w:rFonts w:ascii="Arial" w:hAnsi="Arial" w:cs="Arial"/>
          <w:bCs/>
          <w:sz w:val="22"/>
          <w:szCs w:val="22"/>
        </w:rPr>
        <w:t xml:space="preserve">Předmětem plnění je </w:t>
      </w:r>
      <w:r w:rsidR="00034F3B" w:rsidRPr="00034F3B">
        <w:rPr>
          <w:rFonts w:ascii="Arial" w:hAnsi="Arial" w:cs="Arial"/>
          <w:sz w:val="22"/>
          <w:szCs w:val="22"/>
        </w:rPr>
        <w:t>dodávka serverů, SAN přepínačů a diskových polí včetně příslušenství kupujícímu, včetně zajištění jejich dodávky do místa plnění</w:t>
      </w:r>
      <w:r w:rsidR="00034F3B" w:rsidRPr="00034F3B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034F3B" w:rsidRPr="00034F3B">
        <w:rPr>
          <w:rFonts w:ascii="Arial" w:hAnsi="Arial" w:cs="Arial"/>
          <w:sz w:val="22"/>
          <w:szCs w:val="22"/>
        </w:rPr>
        <w:t xml:space="preserve">Na Poříčním právu 1/376, 128 01 Praha 2, 2. patro), instalace, </w:t>
      </w:r>
      <w:proofErr w:type="spellStart"/>
      <w:r w:rsidR="00034F3B" w:rsidRPr="00034F3B">
        <w:rPr>
          <w:rFonts w:ascii="Arial" w:hAnsi="Arial" w:cs="Arial"/>
          <w:sz w:val="22"/>
          <w:szCs w:val="22"/>
        </w:rPr>
        <w:t>virtualizace</w:t>
      </w:r>
      <w:proofErr w:type="spellEnd"/>
      <w:r w:rsidR="00034F3B" w:rsidRPr="00034F3B">
        <w:rPr>
          <w:rFonts w:ascii="Arial" w:hAnsi="Arial" w:cs="Arial"/>
          <w:sz w:val="22"/>
          <w:szCs w:val="22"/>
        </w:rPr>
        <w:t>, školení, dodávk</w:t>
      </w:r>
      <w:r w:rsidR="00034F3B">
        <w:rPr>
          <w:rFonts w:ascii="Arial" w:hAnsi="Arial" w:cs="Arial"/>
          <w:sz w:val="22"/>
          <w:szCs w:val="22"/>
        </w:rPr>
        <w:t>y software, jeho nových verzí a </w:t>
      </w:r>
      <w:r w:rsidR="00034F3B" w:rsidRPr="00034F3B">
        <w:rPr>
          <w:rFonts w:ascii="Arial" w:hAnsi="Arial" w:cs="Arial"/>
          <w:sz w:val="22"/>
          <w:szCs w:val="22"/>
        </w:rPr>
        <w:t xml:space="preserve">updatů. </w:t>
      </w:r>
    </w:p>
    <w:p w:rsidR="00034F3B" w:rsidRDefault="00034F3B" w:rsidP="00D4190D">
      <w:pPr>
        <w:jc w:val="both"/>
        <w:rPr>
          <w:rFonts w:ascii="Arial" w:hAnsi="Arial" w:cs="Arial"/>
          <w:bCs/>
          <w:sz w:val="22"/>
          <w:szCs w:val="22"/>
        </w:rPr>
      </w:pPr>
    </w:p>
    <w:p w:rsidR="00034F3B" w:rsidRDefault="00034F3B" w:rsidP="00771955">
      <w:pPr>
        <w:jc w:val="both"/>
        <w:rPr>
          <w:rFonts w:ascii="Arial" w:hAnsi="Arial" w:cs="Arial"/>
          <w:b/>
          <w:sz w:val="22"/>
          <w:szCs w:val="22"/>
        </w:rPr>
      </w:pPr>
      <w:r w:rsidRPr="00034F3B">
        <w:rPr>
          <w:rFonts w:ascii="Arial" w:hAnsi="Arial" w:cs="Arial"/>
          <w:b/>
          <w:sz w:val="22"/>
          <w:szCs w:val="22"/>
        </w:rPr>
        <w:t>Technické specifikace - položkový rozpočet</w:t>
      </w:r>
    </w:p>
    <w:p w:rsidR="00FD03E4" w:rsidRDefault="00034F3B" w:rsidP="00FD03E4">
      <w:pPr>
        <w:spacing w:line="312" w:lineRule="auto"/>
        <w:jc w:val="both"/>
        <w:rPr>
          <w:rFonts w:ascii="Arial" w:hAnsi="Arial" w:cs="Arial"/>
        </w:rPr>
      </w:pPr>
      <w:r w:rsidRPr="00507D6E">
        <w:rPr>
          <w:rFonts w:ascii="Arial" w:hAnsi="Arial" w:cs="Arial"/>
          <w:highlight w:val="yellow"/>
        </w:rPr>
        <w:t xml:space="preserve"> </w:t>
      </w:r>
      <w:r w:rsidR="00507D6E" w:rsidRPr="00507D6E">
        <w:rPr>
          <w:rFonts w:ascii="Arial" w:hAnsi="Arial" w:cs="Arial"/>
          <w:highlight w:val="yellow"/>
        </w:rPr>
        <w:t xml:space="preserve">[DOPLNÍ </w:t>
      </w:r>
      <w:r w:rsidR="00593A19">
        <w:rPr>
          <w:rFonts w:ascii="Arial" w:hAnsi="Arial" w:cs="Arial"/>
          <w:highlight w:val="yellow"/>
        </w:rPr>
        <w:t xml:space="preserve">DODAVATEL- </w:t>
      </w:r>
      <w:r w:rsidR="008539F1">
        <w:rPr>
          <w:rFonts w:ascii="Arial" w:hAnsi="Arial" w:cs="Arial"/>
          <w:highlight w:val="yellow"/>
        </w:rPr>
        <w:t>v souladu s</w:t>
      </w:r>
      <w:r w:rsidR="00593A19">
        <w:rPr>
          <w:rFonts w:ascii="Arial" w:hAnsi="Arial" w:cs="Arial"/>
          <w:highlight w:val="yellow"/>
        </w:rPr>
        <w:t> </w:t>
      </w:r>
      <w:r w:rsidR="008539F1">
        <w:rPr>
          <w:rFonts w:ascii="Arial" w:hAnsi="Arial" w:cs="Arial"/>
          <w:highlight w:val="yellow"/>
        </w:rPr>
        <w:t>nabídkou</w:t>
      </w:r>
      <w:r w:rsidR="00593A19">
        <w:rPr>
          <w:rFonts w:ascii="Arial" w:hAnsi="Arial" w:cs="Arial"/>
          <w:highlight w:val="yellow"/>
        </w:rPr>
        <w:tab/>
      </w:r>
      <w:r w:rsidR="00507D6E" w:rsidRPr="00507D6E">
        <w:rPr>
          <w:rFonts w:ascii="Arial" w:hAnsi="Arial" w:cs="Arial"/>
          <w:highlight w:val="yellow"/>
        </w:rPr>
        <w:t>]</w:t>
      </w:r>
    </w:p>
    <w:p w:rsidR="00FD03E4" w:rsidRDefault="00FD03E4" w:rsidP="00FD03E4">
      <w:pPr>
        <w:spacing w:line="312" w:lineRule="auto"/>
        <w:jc w:val="both"/>
        <w:rPr>
          <w:rFonts w:ascii="Arial" w:hAnsi="Arial" w:cs="Arial"/>
        </w:rPr>
      </w:pPr>
    </w:p>
    <w:p w:rsidR="00FD03E4" w:rsidRDefault="00FD03E4" w:rsidP="00FD03E4">
      <w:pPr>
        <w:spacing w:line="312" w:lineRule="auto"/>
        <w:jc w:val="both"/>
        <w:rPr>
          <w:rFonts w:ascii="Arial" w:hAnsi="Arial" w:cs="Arial"/>
        </w:rPr>
      </w:pPr>
    </w:p>
    <w:p w:rsidR="00771955" w:rsidRDefault="00771955" w:rsidP="00771955">
      <w:pPr>
        <w:rPr>
          <w:rFonts w:ascii="Arial" w:hAnsi="Arial" w:cs="Arial"/>
        </w:rPr>
      </w:pPr>
      <w:bookmarkStart w:id="43" w:name="Annex02"/>
    </w:p>
    <w:p w:rsidR="00771955" w:rsidRDefault="00771955" w:rsidP="00771955">
      <w:pPr>
        <w:rPr>
          <w:rFonts w:ascii="Arial" w:hAnsi="Arial" w:cs="Arial"/>
          <w:szCs w:val="22"/>
        </w:rPr>
        <w:sectPr w:rsidR="00771955" w:rsidSect="004C034D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lastRenderedPageBreak/>
        <w:t>Příloha č. 2</w:t>
      </w:r>
    </w:p>
    <w:bookmarkEnd w:id="43"/>
    <w:p w:rsidR="00507D6E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Zadávací dokumentace</w:t>
      </w:r>
    </w:p>
    <w:p w:rsidR="00771955" w:rsidRPr="00B97C6B" w:rsidRDefault="00507D6E" w:rsidP="00771955">
      <w:pPr>
        <w:pStyle w:val="RLProhlensmluvnchstran"/>
        <w:rPr>
          <w:rFonts w:ascii="Arial" w:hAnsi="Arial" w:cs="Arial"/>
          <w:szCs w:val="22"/>
        </w:rPr>
      </w:pPr>
      <w:r w:rsidRPr="00507D6E">
        <w:rPr>
          <w:rFonts w:ascii="Arial" w:hAnsi="Arial" w:cs="Arial"/>
          <w:szCs w:val="22"/>
          <w:highlight w:val="yellow"/>
        </w:rPr>
        <w:t>[Doplní zadavatel před podpisem smlouvy]</w:t>
      </w:r>
    </w:p>
    <w:sectPr w:rsidR="00771955" w:rsidRPr="00B97C6B" w:rsidSect="004C034D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2B" w:rsidRDefault="00647F2B">
      <w:r>
        <w:separator/>
      </w:r>
    </w:p>
  </w:endnote>
  <w:endnote w:type="continuationSeparator" w:id="0">
    <w:p w:rsidR="00647F2B" w:rsidRDefault="0064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490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6851" w:rsidRDefault="005C2594" w:rsidP="005C2594">
            <w:pPr>
              <w:pStyle w:val="Zpat"/>
              <w:jc w:val="right"/>
            </w:pPr>
            <w:r w:rsidRPr="0052683C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810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2683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810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2B" w:rsidRDefault="00647F2B">
      <w:r>
        <w:separator/>
      </w:r>
    </w:p>
  </w:footnote>
  <w:footnote w:type="continuationSeparator" w:id="0">
    <w:p w:rsidR="00647F2B" w:rsidRDefault="00647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4" w:hanging="360"/>
      </w:pPr>
    </w:lvl>
    <w:lvl w:ilvl="2" w:tplc="0405001B" w:tentative="1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6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7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2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</w:num>
  <w:num w:numId="3">
    <w:abstractNumId w:val="25"/>
  </w:num>
  <w:num w:numId="4">
    <w:abstractNumId w:val="27"/>
  </w:num>
  <w:num w:numId="5">
    <w:abstractNumId w:val="40"/>
  </w:num>
  <w:num w:numId="6">
    <w:abstractNumId w:val="31"/>
  </w:num>
  <w:num w:numId="7">
    <w:abstractNumId w:val="43"/>
  </w:num>
  <w:num w:numId="8">
    <w:abstractNumId w:val="3"/>
  </w:num>
  <w:num w:numId="9">
    <w:abstractNumId w:val="12"/>
  </w:num>
  <w:num w:numId="10">
    <w:abstractNumId w:val="0"/>
  </w:num>
  <w:num w:numId="11">
    <w:abstractNumId w:val="6"/>
  </w:num>
  <w:num w:numId="12">
    <w:abstractNumId w:val="10"/>
  </w:num>
  <w:num w:numId="13">
    <w:abstractNumId w:val="36"/>
  </w:num>
  <w:num w:numId="14">
    <w:abstractNumId w:val="17"/>
  </w:num>
  <w:num w:numId="15">
    <w:abstractNumId w:val="22"/>
  </w:num>
  <w:num w:numId="16">
    <w:abstractNumId w:val="2"/>
  </w:num>
  <w:num w:numId="17">
    <w:abstractNumId w:val="11"/>
  </w:num>
  <w:num w:numId="18">
    <w:abstractNumId w:val="18"/>
  </w:num>
  <w:num w:numId="19">
    <w:abstractNumId w:val="42"/>
  </w:num>
  <w:num w:numId="20">
    <w:abstractNumId w:val="37"/>
  </w:num>
  <w:num w:numId="21">
    <w:abstractNumId w:val="1"/>
  </w:num>
  <w:num w:numId="22">
    <w:abstractNumId w:val="29"/>
  </w:num>
  <w:num w:numId="23">
    <w:abstractNumId w:val="7"/>
  </w:num>
  <w:num w:numId="24">
    <w:abstractNumId w:val="19"/>
  </w:num>
  <w:num w:numId="25">
    <w:abstractNumId w:val="8"/>
  </w:num>
  <w:num w:numId="26">
    <w:abstractNumId w:val="20"/>
  </w:num>
  <w:num w:numId="27">
    <w:abstractNumId w:val="33"/>
  </w:num>
  <w:num w:numId="28">
    <w:abstractNumId w:val="24"/>
  </w:num>
  <w:num w:numId="29">
    <w:abstractNumId w:val="34"/>
  </w:num>
  <w:num w:numId="30">
    <w:abstractNumId w:val="35"/>
  </w:num>
  <w:num w:numId="31">
    <w:abstractNumId w:val="38"/>
  </w:num>
  <w:num w:numId="32">
    <w:abstractNumId w:val="32"/>
  </w:num>
  <w:num w:numId="33">
    <w:abstractNumId w:val="30"/>
  </w:num>
  <w:num w:numId="34">
    <w:abstractNumId w:val="9"/>
  </w:num>
  <w:num w:numId="35">
    <w:abstractNumId w:val="16"/>
  </w:num>
  <w:num w:numId="36">
    <w:abstractNumId w:val="4"/>
  </w:num>
  <w:num w:numId="37">
    <w:abstractNumId w:val="21"/>
  </w:num>
  <w:num w:numId="38">
    <w:abstractNumId w:val="28"/>
  </w:num>
  <w:num w:numId="39">
    <w:abstractNumId w:val="1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13"/>
  </w:num>
  <w:num w:numId="44">
    <w:abstractNumId w:val="15"/>
  </w:num>
  <w:num w:numId="45">
    <w:abstractNumId w:val="23"/>
  </w:num>
  <w:num w:numId="46">
    <w:abstractNumId w:val="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8"/>
    <w:rsid w:val="00000E4B"/>
    <w:rsid w:val="000022E1"/>
    <w:rsid w:val="00006C90"/>
    <w:rsid w:val="000078E4"/>
    <w:rsid w:val="000101EC"/>
    <w:rsid w:val="000106BB"/>
    <w:rsid w:val="00012C29"/>
    <w:rsid w:val="000216D5"/>
    <w:rsid w:val="00022A13"/>
    <w:rsid w:val="00024F14"/>
    <w:rsid w:val="000315A2"/>
    <w:rsid w:val="000326E4"/>
    <w:rsid w:val="00033ED6"/>
    <w:rsid w:val="00034DA8"/>
    <w:rsid w:val="00034F3B"/>
    <w:rsid w:val="000369C6"/>
    <w:rsid w:val="00040B7F"/>
    <w:rsid w:val="00042BC8"/>
    <w:rsid w:val="000551E9"/>
    <w:rsid w:val="00055592"/>
    <w:rsid w:val="00056D25"/>
    <w:rsid w:val="00056EA4"/>
    <w:rsid w:val="0006014C"/>
    <w:rsid w:val="0006058A"/>
    <w:rsid w:val="000634E8"/>
    <w:rsid w:val="00071A26"/>
    <w:rsid w:val="0007464D"/>
    <w:rsid w:val="00082E63"/>
    <w:rsid w:val="00084852"/>
    <w:rsid w:val="00085B35"/>
    <w:rsid w:val="00087A89"/>
    <w:rsid w:val="00091207"/>
    <w:rsid w:val="000924AA"/>
    <w:rsid w:val="000936AF"/>
    <w:rsid w:val="00095955"/>
    <w:rsid w:val="000A0762"/>
    <w:rsid w:val="000A40F1"/>
    <w:rsid w:val="000A50F2"/>
    <w:rsid w:val="000A6BCA"/>
    <w:rsid w:val="000B5795"/>
    <w:rsid w:val="000B78A2"/>
    <w:rsid w:val="000C353A"/>
    <w:rsid w:val="000C4843"/>
    <w:rsid w:val="000C6F62"/>
    <w:rsid w:val="000D3B52"/>
    <w:rsid w:val="000D62AD"/>
    <w:rsid w:val="000D6F19"/>
    <w:rsid w:val="000E2F9F"/>
    <w:rsid w:val="000F497E"/>
    <w:rsid w:val="000F77C7"/>
    <w:rsid w:val="00100216"/>
    <w:rsid w:val="0010052C"/>
    <w:rsid w:val="00101689"/>
    <w:rsid w:val="00106436"/>
    <w:rsid w:val="001076B0"/>
    <w:rsid w:val="00110DA9"/>
    <w:rsid w:val="0011699B"/>
    <w:rsid w:val="00116CD7"/>
    <w:rsid w:val="00116D0A"/>
    <w:rsid w:val="00117E5C"/>
    <w:rsid w:val="00121D2D"/>
    <w:rsid w:val="00122F43"/>
    <w:rsid w:val="00125A29"/>
    <w:rsid w:val="001317A9"/>
    <w:rsid w:val="00140142"/>
    <w:rsid w:val="001438FF"/>
    <w:rsid w:val="00151500"/>
    <w:rsid w:val="0015315C"/>
    <w:rsid w:val="001548CA"/>
    <w:rsid w:val="00157FA7"/>
    <w:rsid w:val="00161FE7"/>
    <w:rsid w:val="00167084"/>
    <w:rsid w:val="00167F58"/>
    <w:rsid w:val="0017274B"/>
    <w:rsid w:val="00174B88"/>
    <w:rsid w:val="00177126"/>
    <w:rsid w:val="00177461"/>
    <w:rsid w:val="00181571"/>
    <w:rsid w:val="001816EE"/>
    <w:rsid w:val="00191CC6"/>
    <w:rsid w:val="00192B87"/>
    <w:rsid w:val="001936DF"/>
    <w:rsid w:val="00197E73"/>
    <w:rsid w:val="001A54B7"/>
    <w:rsid w:val="001A5F08"/>
    <w:rsid w:val="001A78DA"/>
    <w:rsid w:val="001A7BC3"/>
    <w:rsid w:val="001A7D53"/>
    <w:rsid w:val="001B0D9D"/>
    <w:rsid w:val="001B4FA3"/>
    <w:rsid w:val="001C26C1"/>
    <w:rsid w:val="001C38AB"/>
    <w:rsid w:val="001C6E11"/>
    <w:rsid w:val="001C7BD1"/>
    <w:rsid w:val="001D22C6"/>
    <w:rsid w:val="001D3978"/>
    <w:rsid w:val="001D7FCA"/>
    <w:rsid w:val="001E075F"/>
    <w:rsid w:val="001E1C6E"/>
    <w:rsid w:val="001E6A26"/>
    <w:rsid w:val="001E7EBD"/>
    <w:rsid w:val="001F28C0"/>
    <w:rsid w:val="001F2C88"/>
    <w:rsid w:val="001F74DE"/>
    <w:rsid w:val="0020230A"/>
    <w:rsid w:val="002103AE"/>
    <w:rsid w:val="0021378A"/>
    <w:rsid w:val="002148C2"/>
    <w:rsid w:val="00214ADD"/>
    <w:rsid w:val="00224557"/>
    <w:rsid w:val="0022599A"/>
    <w:rsid w:val="0022667D"/>
    <w:rsid w:val="00234452"/>
    <w:rsid w:val="00234B0B"/>
    <w:rsid w:val="002356E2"/>
    <w:rsid w:val="00237188"/>
    <w:rsid w:val="002417BE"/>
    <w:rsid w:val="00242D55"/>
    <w:rsid w:val="002430D0"/>
    <w:rsid w:val="002443E1"/>
    <w:rsid w:val="0024698C"/>
    <w:rsid w:val="002521CA"/>
    <w:rsid w:val="00253CAF"/>
    <w:rsid w:val="00254144"/>
    <w:rsid w:val="00263B3D"/>
    <w:rsid w:val="00266479"/>
    <w:rsid w:val="00266F18"/>
    <w:rsid w:val="002710BA"/>
    <w:rsid w:val="0027526F"/>
    <w:rsid w:val="0028171E"/>
    <w:rsid w:val="0028273B"/>
    <w:rsid w:val="002828B1"/>
    <w:rsid w:val="00282E97"/>
    <w:rsid w:val="00285807"/>
    <w:rsid w:val="00286C4B"/>
    <w:rsid w:val="002954DA"/>
    <w:rsid w:val="002A39EA"/>
    <w:rsid w:val="002A3C6F"/>
    <w:rsid w:val="002A5377"/>
    <w:rsid w:val="002A75C6"/>
    <w:rsid w:val="002B2C2C"/>
    <w:rsid w:val="002B3606"/>
    <w:rsid w:val="002B43D8"/>
    <w:rsid w:val="002B6C44"/>
    <w:rsid w:val="002C0229"/>
    <w:rsid w:val="002C0971"/>
    <w:rsid w:val="002C4198"/>
    <w:rsid w:val="002D0D54"/>
    <w:rsid w:val="002D4F57"/>
    <w:rsid w:val="002D7D11"/>
    <w:rsid w:val="002E320A"/>
    <w:rsid w:val="002E4A99"/>
    <w:rsid w:val="002F147E"/>
    <w:rsid w:val="002F3CBC"/>
    <w:rsid w:val="002F6BF7"/>
    <w:rsid w:val="00300BC6"/>
    <w:rsid w:val="0030295C"/>
    <w:rsid w:val="0030399F"/>
    <w:rsid w:val="003059D8"/>
    <w:rsid w:val="003105AA"/>
    <w:rsid w:val="003117CC"/>
    <w:rsid w:val="00314964"/>
    <w:rsid w:val="00316EAC"/>
    <w:rsid w:val="00320873"/>
    <w:rsid w:val="00322632"/>
    <w:rsid w:val="00323921"/>
    <w:rsid w:val="00325972"/>
    <w:rsid w:val="00325F83"/>
    <w:rsid w:val="00327226"/>
    <w:rsid w:val="00330CAB"/>
    <w:rsid w:val="00330D45"/>
    <w:rsid w:val="003313A7"/>
    <w:rsid w:val="00335256"/>
    <w:rsid w:val="003353AD"/>
    <w:rsid w:val="003356C9"/>
    <w:rsid w:val="00340948"/>
    <w:rsid w:val="003417B5"/>
    <w:rsid w:val="003458F4"/>
    <w:rsid w:val="00360232"/>
    <w:rsid w:val="00362841"/>
    <w:rsid w:val="003646A2"/>
    <w:rsid w:val="00364A89"/>
    <w:rsid w:val="00370770"/>
    <w:rsid w:val="003720FB"/>
    <w:rsid w:val="003729BA"/>
    <w:rsid w:val="00372D3A"/>
    <w:rsid w:val="00373E6B"/>
    <w:rsid w:val="00373FEB"/>
    <w:rsid w:val="00376454"/>
    <w:rsid w:val="00376A57"/>
    <w:rsid w:val="003831E1"/>
    <w:rsid w:val="003A1516"/>
    <w:rsid w:val="003A2E43"/>
    <w:rsid w:val="003A6C64"/>
    <w:rsid w:val="003A76CE"/>
    <w:rsid w:val="003B0E18"/>
    <w:rsid w:val="003B1004"/>
    <w:rsid w:val="003B3395"/>
    <w:rsid w:val="003B553B"/>
    <w:rsid w:val="003B7100"/>
    <w:rsid w:val="003B75B2"/>
    <w:rsid w:val="003C006F"/>
    <w:rsid w:val="003C1276"/>
    <w:rsid w:val="003C12BE"/>
    <w:rsid w:val="003C2E24"/>
    <w:rsid w:val="003C4386"/>
    <w:rsid w:val="003C7A27"/>
    <w:rsid w:val="003D76A1"/>
    <w:rsid w:val="003E037C"/>
    <w:rsid w:val="003E5FD7"/>
    <w:rsid w:val="003F00CC"/>
    <w:rsid w:val="003F0985"/>
    <w:rsid w:val="003F3F30"/>
    <w:rsid w:val="003F6091"/>
    <w:rsid w:val="0040075A"/>
    <w:rsid w:val="0041047D"/>
    <w:rsid w:val="00413F4A"/>
    <w:rsid w:val="004232E2"/>
    <w:rsid w:val="0042483F"/>
    <w:rsid w:val="0042631A"/>
    <w:rsid w:val="004263A8"/>
    <w:rsid w:val="00426FB2"/>
    <w:rsid w:val="0043427E"/>
    <w:rsid w:val="0043428E"/>
    <w:rsid w:val="00437E86"/>
    <w:rsid w:val="004410D2"/>
    <w:rsid w:val="004435EC"/>
    <w:rsid w:val="00443C8C"/>
    <w:rsid w:val="004447D8"/>
    <w:rsid w:val="00447920"/>
    <w:rsid w:val="00447DB0"/>
    <w:rsid w:val="004500BF"/>
    <w:rsid w:val="0045285E"/>
    <w:rsid w:val="00452B3C"/>
    <w:rsid w:val="0045327A"/>
    <w:rsid w:val="00470F70"/>
    <w:rsid w:val="0047239C"/>
    <w:rsid w:val="00474F32"/>
    <w:rsid w:val="00476113"/>
    <w:rsid w:val="00480B89"/>
    <w:rsid w:val="00481926"/>
    <w:rsid w:val="004846FB"/>
    <w:rsid w:val="00485424"/>
    <w:rsid w:val="004868BC"/>
    <w:rsid w:val="00490213"/>
    <w:rsid w:val="00491F4E"/>
    <w:rsid w:val="0049232B"/>
    <w:rsid w:val="00492CF8"/>
    <w:rsid w:val="00493A55"/>
    <w:rsid w:val="004A1649"/>
    <w:rsid w:val="004A5B76"/>
    <w:rsid w:val="004B0610"/>
    <w:rsid w:val="004B2CFA"/>
    <w:rsid w:val="004C034D"/>
    <w:rsid w:val="004C09F7"/>
    <w:rsid w:val="004C0C1B"/>
    <w:rsid w:val="004C210C"/>
    <w:rsid w:val="004C2315"/>
    <w:rsid w:val="004C3E1D"/>
    <w:rsid w:val="004C4622"/>
    <w:rsid w:val="004D4C83"/>
    <w:rsid w:val="004D6305"/>
    <w:rsid w:val="004D63A9"/>
    <w:rsid w:val="004D71EA"/>
    <w:rsid w:val="004E4C28"/>
    <w:rsid w:val="004F0CF6"/>
    <w:rsid w:val="004F5E8E"/>
    <w:rsid w:val="004F633E"/>
    <w:rsid w:val="00501B7D"/>
    <w:rsid w:val="00503906"/>
    <w:rsid w:val="00503F1B"/>
    <w:rsid w:val="00504FED"/>
    <w:rsid w:val="00505A50"/>
    <w:rsid w:val="00505E18"/>
    <w:rsid w:val="00507349"/>
    <w:rsid w:val="00507D6E"/>
    <w:rsid w:val="00523343"/>
    <w:rsid w:val="00525593"/>
    <w:rsid w:val="0052611B"/>
    <w:rsid w:val="0052683C"/>
    <w:rsid w:val="0053249D"/>
    <w:rsid w:val="0053333F"/>
    <w:rsid w:val="00533B0C"/>
    <w:rsid w:val="00535A92"/>
    <w:rsid w:val="0053660E"/>
    <w:rsid w:val="00545071"/>
    <w:rsid w:val="00545E34"/>
    <w:rsid w:val="00550967"/>
    <w:rsid w:val="00551753"/>
    <w:rsid w:val="0055277A"/>
    <w:rsid w:val="005533EB"/>
    <w:rsid w:val="0055799B"/>
    <w:rsid w:val="0056043B"/>
    <w:rsid w:val="005627FB"/>
    <w:rsid w:val="00563BC2"/>
    <w:rsid w:val="00563E28"/>
    <w:rsid w:val="00566A81"/>
    <w:rsid w:val="00567470"/>
    <w:rsid w:val="00567DA0"/>
    <w:rsid w:val="005743BF"/>
    <w:rsid w:val="00576D5C"/>
    <w:rsid w:val="00577594"/>
    <w:rsid w:val="00581B00"/>
    <w:rsid w:val="00583E5E"/>
    <w:rsid w:val="0058484F"/>
    <w:rsid w:val="0058753E"/>
    <w:rsid w:val="005919C1"/>
    <w:rsid w:val="00592328"/>
    <w:rsid w:val="0059350F"/>
    <w:rsid w:val="00593A19"/>
    <w:rsid w:val="00594A7C"/>
    <w:rsid w:val="005979DB"/>
    <w:rsid w:val="005A02D6"/>
    <w:rsid w:val="005A23CA"/>
    <w:rsid w:val="005A794B"/>
    <w:rsid w:val="005B0F11"/>
    <w:rsid w:val="005B4472"/>
    <w:rsid w:val="005C2594"/>
    <w:rsid w:val="005C259A"/>
    <w:rsid w:val="005C3F2A"/>
    <w:rsid w:val="005C4633"/>
    <w:rsid w:val="005C61F2"/>
    <w:rsid w:val="005C7018"/>
    <w:rsid w:val="005D2370"/>
    <w:rsid w:val="005E5689"/>
    <w:rsid w:val="005F14E8"/>
    <w:rsid w:val="005F312E"/>
    <w:rsid w:val="005F4665"/>
    <w:rsid w:val="0060254F"/>
    <w:rsid w:val="006035C8"/>
    <w:rsid w:val="00611C6C"/>
    <w:rsid w:val="00612162"/>
    <w:rsid w:val="0062158C"/>
    <w:rsid w:val="006218B1"/>
    <w:rsid w:val="00621ABC"/>
    <w:rsid w:val="00624698"/>
    <w:rsid w:val="0062642C"/>
    <w:rsid w:val="00626608"/>
    <w:rsid w:val="00627737"/>
    <w:rsid w:val="006309DA"/>
    <w:rsid w:val="006330A6"/>
    <w:rsid w:val="00633DF2"/>
    <w:rsid w:val="00636075"/>
    <w:rsid w:val="00640064"/>
    <w:rsid w:val="006447BD"/>
    <w:rsid w:val="00645972"/>
    <w:rsid w:val="00647F2B"/>
    <w:rsid w:val="0065066C"/>
    <w:rsid w:val="00655479"/>
    <w:rsid w:val="0065789C"/>
    <w:rsid w:val="006625F9"/>
    <w:rsid w:val="00662722"/>
    <w:rsid w:val="00663737"/>
    <w:rsid w:val="00670CF0"/>
    <w:rsid w:val="00674714"/>
    <w:rsid w:val="00675746"/>
    <w:rsid w:val="00687561"/>
    <w:rsid w:val="006927B1"/>
    <w:rsid w:val="00694F6F"/>
    <w:rsid w:val="006A3830"/>
    <w:rsid w:val="006B4074"/>
    <w:rsid w:val="006B617C"/>
    <w:rsid w:val="006B7A12"/>
    <w:rsid w:val="006B7FC8"/>
    <w:rsid w:val="006C2898"/>
    <w:rsid w:val="006C5149"/>
    <w:rsid w:val="006C5615"/>
    <w:rsid w:val="006D1C6A"/>
    <w:rsid w:val="006D68F1"/>
    <w:rsid w:val="006E5458"/>
    <w:rsid w:val="006F0BBA"/>
    <w:rsid w:val="006F0CEA"/>
    <w:rsid w:val="006F4682"/>
    <w:rsid w:val="006F6083"/>
    <w:rsid w:val="00700B4A"/>
    <w:rsid w:val="007028E1"/>
    <w:rsid w:val="0070427D"/>
    <w:rsid w:val="007111E1"/>
    <w:rsid w:val="00711FED"/>
    <w:rsid w:val="0071288B"/>
    <w:rsid w:val="00714204"/>
    <w:rsid w:val="0071485D"/>
    <w:rsid w:val="00716978"/>
    <w:rsid w:val="00716D6D"/>
    <w:rsid w:val="0072359D"/>
    <w:rsid w:val="0073554F"/>
    <w:rsid w:val="00742E68"/>
    <w:rsid w:val="007436A7"/>
    <w:rsid w:val="00745E70"/>
    <w:rsid w:val="0074700E"/>
    <w:rsid w:val="00747F3F"/>
    <w:rsid w:val="00750FAD"/>
    <w:rsid w:val="007514C7"/>
    <w:rsid w:val="00760AE0"/>
    <w:rsid w:val="00762529"/>
    <w:rsid w:val="00762F1A"/>
    <w:rsid w:val="007646E2"/>
    <w:rsid w:val="007707A0"/>
    <w:rsid w:val="00771955"/>
    <w:rsid w:val="00773E44"/>
    <w:rsid w:val="00776851"/>
    <w:rsid w:val="0078106E"/>
    <w:rsid w:val="00783A05"/>
    <w:rsid w:val="00787682"/>
    <w:rsid w:val="00790201"/>
    <w:rsid w:val="00790939"/>
    <w:rsid w:val="00791193"/>
    <w:rsid w:val="0079325A"/>
    <w:rsid w:val="00794ABE"/>
    <w:rsid w:val="007960C3"/>
    <w:rsid w:val="007A0059"/>
    <w:rsid w:val="007A04DA"/>
    <w:rsid w:val="007A1098"/>
    <w:rsid w:val="007A6347"/>
    <w:rsid w:val="007A734F"/>
    <w:rsid w:val="007B498C"/>
    <w:rsid w:val="007B4E8A"/>
    <w:rsid w:val="007B778C"/>
    <w:rsid w:val="007C11F6"/>
    <w:rsid w:val="007C3005"/>
    <w:rsid w:val="007C3713"/>
    <w:rsid w:val="007C4463"/>
    <w:rsid w:val="007C7E92"/>
    <w:rsid w:val="007D17C7"/>
    <w:rsid w:val="007E0BBA"/>
    <w:rsid w:val="007E4FDA"/>
    <w:rsid w:val="007E59E7"/>
    <w:rsid w:val="007E68E9"/>
    <w:rsid w:val="007F5113"/>
    <w:rsid w:val="007F6BE5"/>
    <w:rsid w:val="008008F1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1411"/>
    <w:rsid w:val="00835698"/>
    <w:rsid w:val="00846D06"/>
    <w:rsid w:val="00847B8A"/>
    <w:rsid w:val="00850D42"/>
    <w:rsid w:val="008513FA"/>
    <w:rsid w:val="00851851"/>
    <w:rsid w:val="008539F1"/>
    <w:rsid w:val="00854BD1"/>
    <w:rsid w:val="00854D08"/>
    <w:rsid w:val="0085672C"/>
    <w:rsid w:val="0087187A"/>
    <w:rsid w:val="00872824"/>
    <w:rsid w:val="00874871"/>
    <w:rsid w:val="008808C5"/>
    <w:rsid w:val="00883C50"/>
    <w:rsid w:val="008A7A23"/>
    <w:rsid w:val="008B130F"/>
    <w:rsid w:val="008B5CD9"/>
    <w:rsid w:val="008C092D"/>
    <w:rsid w:val="008C2298"/>
    <w:rsid w:val="008C316C"/>
    <w:rsid w:val="008C4540"/>
    <w:rsid w:val="008C5096"/>
    <w:rsid w:val="008C6DB8"/>
    <w:rsid w:val="008D147C"/>
    <w:rsid w:val="008D1A40"/>
    <w:rsid w:val="008D37BD"/>
    <w:rsid w:val="008D65B8"/>
    <w:rsid w:val="008E23C0"/>
    <w:rsid w:val="008E3848"/>
    <w:rsid w:val="008E57C8"/>
    <w:rsid w:val="008E5FA6"/>
    <w:rsid w:val="008E7139"/>
    <w:rsid w:val="008E7E3E"/>
    <w:rsid w:val="008F4139"/>
    <w:rsid w:val="008F4B1D"/>
    <w:rsid w:val="008F5704"/>
    <w:rsid w:val="008F7C65"/>
    <w:rsid w:val="008F7D48"/>
    <w:rsid w:val="00901ED0"/>
    <w:rsid w:val="00903877"/>
    <w:rsid w:val="00904168"/>
    <w:rsid w:val="0090474F"/>
    <w:rsid w:val="009047F8"/>
    <w:rsid w:val="00906982"/>
    <w:rsid w:val="00910D9C"/>
    <w:rsid w:val="009135F2"/>
    <w:rsid w:val="00913A2C"/>
    <w:rsid w:val="0091512B"/>
    <w:rsid w:val="009162A5"/>
    <w:rsid w:val="00916321"/>
    <w:rsid w:val="0091646E"/>
    <w:rsid w:val="00920F44"/>
    <w:rsid w:val="009215FB"/>
    <w:rsid w:val="00927D85"/>
    <w:rsid w:val="00927DC4"/>
    <w:rsid w:val="009325FF"/>
    <w:rsid w:val="00937AC7"/>
    <w:rsid w:val="00944E63"/>
    <w:rsid w:val="00950113"/>
    <w:rsid w:val="00950CF9"/>
    <w:rsid w:val="009513AB"/>
    <w:rsid w:val="00953044"/>
    <w:rsid w:val="009546BB"/>
    <w:rsid w:val="00957BBC"/>
    <w:rsid w:val="009600D7"/>
    <w:rsid w:val="00962951"/>
    <w:rsid w:val="00962CCF"/>
    <w:rsid w:val="00963988"/>
    <w:rsid w:val="00965E04"/>
    <w:rsid w:val="00966F6C"/>
    <w:rsid w:val="00974040"/>
    <w:rsid w:val="0098175E"/>
    <w:rsid w:val="00985EAC"/>
    <w:rsid w:val="00991681"/>
    <w:rsid w:val="00992B47"/>
    <w:rsid w:val="00995FF8"/>
    <w:rsid w:val="0099669D"/>
    <w:rsid w:val="009A0B54"/>
    <w:rsid w:val="009A43B2"/>
    <w:rsid w:val="009A5776"/>
    <w:rsid w:val="009A7AA3"/>
    <w:rsid w:val="009B3E3E"/>
    <w:rsid w:val="009B53BB"/>
    <w:rsid w:val="009C1EE1"/>
    <w:rsid w:val="009C2A85"/>
    <w:rsid w:val="009D0AC1"/>
    <w:rsid w:val="009D3D0C"/>
    <w:rsid w:val="009D3E1D"/>
    <w:rsid w:val="009D557D"/>
    <w:rsid w:val="009E0DE7"/>
    <w:rsid w:val="00A00D61"/>
    <w:rsid w:val="00A01853"/>
    <w:rsid w:val="00A034B5"/>
    <w:rsid w:val="00A03E09"/>
    <w:rsid w:val="00A04F68"/>
    <w:rsid w:val="00A055E9"/>
    <w:rsid w:val="00A0624B"/>
    <w:rsid w:val="00A10B67"/>
    <w:rsid w:val="00A15182"/>
    <w:rsid w:val="00A206F5"/>
    <w:rsid w:val="00A20F81"/>
    <w:rsid w:val="00A25EBB"/>
    <w:rsid w:val="00A2775C"/>
    <w:rsid w:val="00A27BD8"/>
    <w:rsid w:val="00A32432"/>
    <w:rsid w:val="00A33551"/>
    <w:rsid w:val="00A45C34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2685"/>
    <w:rsid w:val="00A93B1A"/>
    <w:rsid w:val="00AA137F"/>
    <w:rsid w:val="00AA17FF"/>
    <w:rsid w:val="00AA2ACA"/>
    <w:rsid w:val="00AA2C7A"/>
    <w:rsid w:val="00AB03A8"/>
    <w:rsid w:val="00AB46A7"/>
    <w:rsid w:val="00AC1778"/>
    <w:rsid w:val="00AC404C"/>
    <w:rsid w:val="00AC5158"/>
    <w:rsid w:val="00AC5AE0"/>
    <w:rsid w:val="00AC5FDA"/>
    <w:rsid w:val="00AD00BE"/>
    <w:rsid w:val="00AD23FC"/>
    <w:rsid w:val="00AD3104"/>
    <w:rsid w:val="00AD50B5"/>
    <w:rsid w:val="00AD637C"/>
    <w:rsid w:val="00AD740C"/>
    <w:rsid w:val="00AD7702"/>
    <w:rsid w:val="00AE043C"/>
    <w:rsid w:val="00AE276D"/>
    <w:rsid w:val="00AE59EE"/>
    <w:rsid w:val="00AE648A"/>
    <w:rsid w:val="00AF316D"/>
    <w:rsid w:val="00AF33EB"/>
    <w:rsid w:val="00AF380B"/>
    <w:rsid w:val="00AF6E9E"/>
    <w:rsid w:val="00B001FB"/>
    <w:rsid w:val="00B025D8"/>
    <w:rsid w:val="00B0271E"/>
    <w:rsid w:val="00B036C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E58"/>
    <w:rsid w:val="00B41371"/>
    <w:rsid w:val="00B46D13"/>
    <w:rsid w:val="00B47C62"/>
    <w:rsid w:val="00B50D37"/>
    <w:rsid w:val="00B53087"/>
    <w:rsid w:val="00B536D9"/>
    <w:rsid w:val="00B62136"/>
    <w:rsid w:val="00B62251"/>
    <w:rsid w:val="00B62F20"/>
    <w:rsid w:val="00B6513E"/>
    <w:rsid w:val="00B734E9"/>
    <w:rsid w:val="00B823F2"/>
    <w:rsid w:val="00B8464B"/>
    <w:rsid w:val="00B877EA"/>
    <w:rsid w:val="00B912D9"/>
    <w:rsid w:val="00B93892"/>
    <w:rsid w:val="00B94F22"/>
    <w:rsid w:val="00B95C91"/>
    <w:rsid w:val="00B95DC4"/>
    <w:rsid w:val="00BA19FF"/>
    <w:rsid w:val="00BA2F51"/>
    <w:rsid w:val="00BA5130"/>
    <w:rsid w:val="00BA63E1"/>
    <w:rsid w:val="00BB4317"/>
    <w:rsid w:val="00BB653B"/>
    <w:rsid w:val="00BC38BA"/>
    <w:rsid w:val="00BC5335"/>
    <w:rsid w:val="00BD3D02"/>
    <w:rsid w:val="00BD3D6A"/>
    <w:rsid w:val="00BD5DAB"/>
    <w:rsid w:val="00BE0B69"/>
    <w:rsid w:val="00BE4467"/>
    <w:rsid w:val="00BF05FF"/>
    <w:rsid w:val="00BF4ACA"/>
    <w:rsid w:val="00BF52DE"/>
    <w:rsid w:val="00BF59DD"/>
    <w:rsid w:val="00BF7AB5"/>
    <w:rsid w:val="00C00C6D"/>
    <w:rsid w:val="00C011AA"/>
    <w:rsid w:val="00C01B1F"/>
    <w:rsid w:val="00C02FE7"/>
    <w:rsid w:val="00C053EC"/>
    <w:rsid w:val="00C07257"/>
    <w:rsid w:val="00C10F11"/>
    <w:rsid w:val="00C15537"/>
    <w:rsid w:val="00C15ADD"/>
    <w:rsid w:val="00C2179D"/>
    <w:rsid w:val="00C32D43"/>
    <w:rsid w:val="00C41B19"/>
    <w:rsid w:val="00C45233"/>
    <w:rsid w:val="00C466A1"/>
    <w:rsid w:val="00C466B3"/>
    <w:rsid w:val="00C474A6"/>
    <w:rsid w:val="00C53A82"/>
    <w:rsid w:val="00C572DF"/>
    <w:rsid w:val="00C619AF"/>
    <w:rsid w:val="00C61FAC"/>
    <w:rsid w:val="00C6423B"/>
    <w:rsid w:val="00C6546C"/>
    <w:rsid w:val="00C730EA"/>
    <w:rsid w:val="00C736C8"/>
    <w:rsid w:val="00C753CB"/>
    <w:rsid w:val="00C75DEF"/>
    <w:rsid w:val="00C83721"/>
    <w:rsid w:val="00C86AD9"/>
    <w:rsid w:val="00C91A80"/>
    <w:rsid w:val="00C922C4"/>
    <w:rsid w:val="00C97200"/>
    <w:rsid w:val="00CA0FB5"/>
    <w:rsid w:val="00CA11C9"/>
    <w:rsid w:val="00CA6244"/>
    <w:rsid w:val="00CB04DE"/>
    <w:rsid w:val="00CB064B"/>
    <w:rsid w:val="00CB2179"/>
    <w:rsid w:val="00CB5F79"/>
    <w:rsid w:val="00CB754E"/>
    <w:rsid w:val="00CC71C6"/>
    <w:rsid w:val="00CD109B"/>
    <w:rsid w:val="00CD1F84"/>
    <w:rsid w:val="00CD2469"/>
    <w:rsid w:val="00CD3A1C"/>
    <w:rsid w:val="00CE3E27"/>
    <w:rsid w:val="00CE4479"/>
    <w:rsid w:val="00CE6A4D"/>
    <w:rsid w:val="00CF035D"/>
    <w:rsid w:val="00CF2F03"/>
    <w:rsid w:val="00D02442"/>
    <w:rsid w:val="00D02733"/>
    <w:rsid w:val="00D02EF5"/>
    <w:rsid w:val="00D03D9E"/>
    <w:rsid w:val="00D0722E"/>
    <w:rsid w:val="00D10A50"/>
    <w:rsid w:val="00D115E1"/>
    <w:rsid w:val="00D11C85"/>
    <w:rsid w:val="00D1661C"/>
    <w:rsid w:val="00D1687C"/>
    <w:rsid w:val="00D16CE5"/>
    <w:rsid w:val="00D23911"/>
    <w:rsid w:val="00D36422"/>
    <w:rsid w:val="00D37A7F"/>
    <w:rsid w:val="00D4190D"/>
    <w:rsid w:val="00D43A83"/>
    <w:rsid w:val="00D44630"/>
    <w:rsid w:val="00D45376"/>
    <w:rsid w:val="00D63C85"/>
    <w:rsid w:val="00D64968"/>
    <w:rsid w:val="00D650E0"/>
    <w:rsid w:val="00D65EBE"/>
    <w:rsid w:val="00D66E12"/>
    <w:rsid w:val="00D70248"/>
    <w:rsid w:val="00D715EB"/>
    <w:rsid w:val="00D71FC4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5AFE"/>
    <w:rsid w:val="00D963C0"/>
    <w:rsid w:val="00DA0B83"/>
    <w:rsid w:val="00DA10C1"/>
    <w:rsid w:val="00DA6737"/>
    <w:rsid w:val="00DB0CFB"/>
    <w:rsid w:val="00DB1DC9"/>
    <w:rsid w:val="00DB2220"/>
    <w:rsid w:val="00DB32AC"/>
    <w:rsid w:val="00DB3BC2"/>
    <w:rsid w:val="00DB4A17"/>
    <w:rsid w:val="00DB5BF7"/>
    <w:rsid w:val="00DB7CFC"/>
    <w:rsid w:val="00DC0FA0"/>
    <w:rsid w:val="00DC2858"/>
    <w:rsid w:val="00DC47E9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38FE"/>
    <w:rsid w:val="00DF7249"/>
    <w:rsid w:val="00E0128F"/>
    <w:rsid w:val="00E0129B"/>
    <w:rsid w:val="00E0274F"/>
    <w:rsid w:val="00E03DCB"/>
    <w:rsid w:val="00E177F7"/>
    <w:rsid w:val="00E326B4"/>
    <w:rsid w:val="00E32EA7"/>
    <w:rsid w:val="00E352A3"/>
    <w:rsid w:val="00E37E99"/>
    <w:rsid w:val="00E45175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424"/>
    <w:rsid w:val="00E70038"/>
    <w:rsid w:val="00E71139"/>
    <w:rsid w:val="00E71A92"/>
    <w:rsid w:val="00E728F6"/>
    <w:rsid w:val="00E77E60"/>
    <w:rsid w:val="00E80DB6"/>
    <w:rsid w:val="00E90B7C"/>
    <w:rsid w:val="00E90F9F"/>
    <w:rsid w:val="00E92AA0"/>
    <w:rsid w:val="00E95510"/>
    <w:rsid w:val="00EA099B"/>
    <w:rsid w:val="00EA3BBD"/>
    <w:rsid w:val="00EA3D58"/>
    <w:rsid w:val="00EA4B69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FA4"/>
    <w:rsid w:val="00F02B7A"/>
    <w:rsid w:val="00F07BF5"/>
    <w:rsid w:val="00F12AA8"/>
    <w:rsid w:val="00F13D55"/>
    <w:rsid w:val="00F167D9"/>
    <w:rsid w:val="00F20E75"/>
    <w:rsid w:val="00F2315F"/>
    <w:rsid w:val="00F27388"/>
    <w:rsid w:val="00F27B40"/>
    <w:rsid w:val="00F34046"/>
    <w:rsid w:val="00F34E6E"/>
    <w:rsid w:val="00F378C4"/>
    <w:rsid w:val="00F43290"/>
    <w:rsid w:val="00F44F76"/>
    <w:rsid w:val="00F46C56"/>
    <w:rsid w:val="00F50B8D"/>
    <w:rsid w:val="00F5266F"/>
    <w:rsid w:val="00F5269B"/>
    <w:rsid w:val="00F52874"/>
    <w:rsid w:val="00F55C23"/>
    <w:rsid w:val="00F579DE"/>
    <w:rsid w:val="00F718DD"/>
    <w:rsid w:val="00F7212E"/>
    <w:rsid w:val="00F73909"/>
    <w:rsid w:val="00F73C6E"/>
    <w:rsid w:val="00F758D3"/>
    <w:rsid w:val="00F7764C"/>
    <w:rsid w:val="00F80A34"/>
    <w:rsid w:val="00F82294"/>
    <w:rsid w:val="00F83F36"/>
    <w:rsid w:val="00F95AF7"/>
    <w:rsid w:val="00F95EFC"/>
    <w:rsid w:val="00FA2A2E"/>
    <w:rsid w:val="00FA3B38"/>
    <w:rsid w:val="00FA48AB"/>
    <w:rsid w:val="00FA6886"/>
    <w:rsid w:val="00FA7DDE"/>
    <w:rsid w:val="00FB0209"/>
    <w:rsid w:val="00FB41F0"/>
    <w:rsid w:val="00FB78BA"/>
    <w:rsid w:val="00FB7963"/>
    <w:rsid w:val="00FB7BD5"/>
    <w:rsid w:val="00FC1473"/>
    <w:rsid w:val="00FC20C2"/>
    <w:rsid w:val="00FC5113"/>
    <w:rsid w:val="00FC51F1"/>
    <w:rsid w:val="00FC646A"/>
    <w:rsid w:val="00FC6B21"/>
    <w:rsid w:val="00FD03E4"/>
    <w:rsid w:val="00FE17DE"/>
    <w:rsid w:val="00FE1BBE"/>
    <w:rsid w:val="00FE5185"/>
    <w:rsid w:val="00FE534E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5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titulChar">
    <w:name w:val="Podtitul Char"/>
    <w:link w:val="Podtitul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v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5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titulChar">
    <w:name w:val="Podtitul Char"/>
    <w:link w:val="Podtitul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v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1d5F8PdVImw9kk5xJ2vMhCE0jvg=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SgBIdiDvJwh2zFw3TUGVuJu1YVo=</DigestValue>
    </Reference>
  </SignedInfo>
  <SignatureValue>mrThY1dCxccPMz+oTohpM8tdWRohz+YjHWQnniUYzFuC8W8OWP4YYuHooDhgBlwbBWNxsC1Eiz4+
xMFN/dTMY5TT0Idfb07Trnlj/Db79QJfivLXrFrSzuuovbkb2uQYCUVavX9//RaJxA3YtXQgaRdp
nC2zV79bQRMddacoof8jG8O0FtUpc3kUtCcq67dM8IAfQifVWk42PfwjXCBJRvOugITh+1dQk8r5
M2BAasvY27CQ/QngCkrq0m1eF1HVZT1ZBQvVK1rQbp7qBD/+IVPz0idp+I+9CboldOOIWZc3w48p
5LcnrkS4shfU2Pkj1P/VxbzCtmC54p/cJE8omw==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WY6McSGzZatu6qjncJdmIlkodoo=</DigestValue>
      </Reference>
      <Reference URI="/word/settings.xml?ContentType=application/vnd.openxmlformats-officedocument.wordprocessingml.settings+xml">
        <DigestMethod Algorithm="http://www.w3.org/2000/09/xmldsig#sha1"/>
        <DigestValue>sVYvqpEwABYXI3m6j0xJgNNk7bw=</DigestValue>
      </Reference>
      <Reference URI="/word/fontTable.xml?ContentType=application/vnd.openxmlformats-officedocument.wordprocessingml.fontTable+xml">
        <DigestMethod Algorithm="http://www.w3.org/2000/09/xmldsig#sha1"/>
        <DigestValue>Dcf0teTA0elQy1OpcEpD54uJ5tQ=</DigestValue>
      </Reference>
      <Reference URI="/word/numbering.xml?ContentType=application/vnd.openxmlformats-officedocument.wordprocessingml.numbering+xml">
        <DigestMethod Algorithm="http://www.w3.org/2000/09/xmldsig#sha1"/>
        <DigestValue>DZGAu7lb+PBJjBBXVVOdKq/Q3v8=</DigestValue>
      </Reference>
      <Reference URI="/word/styles.xml?ContentType=application/vnd.openxmlformats-officedocument.wordprocessingml.styles+xml">
        <DigestMethod Algorithm="http://www.w3.org/2000/09/xmldsig#sha1"/>
        <DigestValue>Tm6hkKxUyNydCFj6EsNKYbQcv1o=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t3PuaAPl3nyr7GtQr2A3ID8apBw=</DigestValue>
      </Reference>
      <Reference URI="/word/footer1.xml?ContentType=application/vnd.openxmlformats-officedocument.wordprocessingml.footer+xml">
        <DigestMethod Algorithm="http://www.w3.org/2000/09/xmldsig#sha1"/>
        <DigestValue>vyuOaUlTaGTWY2XDZL4HbmIofrs=</DigestValue>
      </Reference>
      <Reference URI="/word/document.xml?ContentType=application/vnd.openxmlformats-officedocument.wordprocessingml.document.main+xml">
        <DigestMethod Algorithm="http://www.w3.org/2000/09/xmldsig#sha1"/>
        <DigestValue>OO9ovBQmzI6+5uWh/KkvpRR+90k=</DigestValue>
      </Reference>
      <Reference URI="/word/webSettings.xml?ContentType=application/vnd.openxmlformats-officedocument.wordprocessingml.webSettings+xml">
        <DigestMethod Algorithm="http://www.w3.org/2000/09/xmldsig#sha1"/>
        <DigestValue>lxiDKpc5h5/hF7jGDykihc9L/sQ=</DigestValue>
      </Reference>
      <Reference URI="/word/endnotes.xml?ContentType=application/vnd.openxmlformats-officedocument.wordprocessingml.endnotes+xml">
        <DigestMethod Algorithm="http://www.w3.org/2000/09/xmldsig#sha1"/>
        <DigestValue>pEb2aXppDktVcLbKIU1ukRYlKCo=</DigestValue>
      </Reference>
      <Reference URI="/word/footnotes.xml?ContentType=application/vnd.openxmlformats-officedocument.wordprocessingml.footnotes+xml">
        <DigestMethod Algorithm="http://www.w3.org/2000/09/xmldsig#sha1"/>
        <DigestValue>zQSE8KKf0zXUF5LHGOV5kkM2cNY=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ZjK+I/NFRMmGVnYNTg3RiVQkPUM=</DigestValue>
      </Reference>
    </Manifest>
    <SignatureProperties>
      <SignatureProperty Id="idSignatureTime" Target="#idPackageSignature">
        <mdssi:SignatureTime>
          <mdssi:Format>YYYY-MM-DDThh:mm:ssTZD</mdssi:Format>
          <mdssi:Value>2016-12-28T08:57:43Z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2016-12-28T08:57:43Z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2B85B-1B3F-4EE2-B972-5DE6D1A90F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A1BE4C-0195-4416-B49F-83EB3D60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4667</Words>
  <Characters>27541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32144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Najmanová Alena Ing. (MPSV)</cp:lastModifiedBy>
  <cp:revision>4</cp:revision>
  <cp:lastPrinted>2016-12-28T08:57:00Z</cp:lastPrinted>
  <dcterms:created xsi:type="dcterms:W3CDTF">2016-12-28T08:56:00Z</dcterms:created>
  <dcterms:modified xsi:type="dcterms:W3CDTF">2016-12-28T08:57:00Z</dcterms:modified>
</cp:coreProperties>
</file>